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002DF4" w:rsidRDefault="0072018D" w:rsidP="0072018D">
      <w:pPr>
        <w:widowControl w:val="0"/>
        <w:jc w:val="center"/>
        <w:rPr>
          <w:b/>
          <w:sz w:val="22"/>
          <w:szCs w:val="22"/>
        </w:rPr>
      </w:pPr>
      <w:bookmarkStart w:id="0" w:name="_GoBack"/>
      <w:bookmarkEnd w:id="0"/>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 xml:space="preserve">Bu Tebliğin amacı, </w:t>
      </w:r>
      <w:proofErr w:type="gramStart"/>
      <w:r w:rsidRPr="00002DF4">
        <w:rPr>
          <w:sz w:val="22"/>
          <w:szCs w:val="22"/>
        </w:rPr>
        <w:t>4/1/2002</w:t>
      </w:r>
      <w:proofErr w:type="gramEnd"/>
      <w:r w:rsidRPr="00002DF4">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nci maddesine göre kapsamdaki idarelerin kullanımında bulunan her türlü kaynaktan karşılanan </w:t>
      </w:r>
      <w:r w:rsidRPr="00002DF4">
        <w:rPr>
          <w:bCs/>
          <w:sz w:val="22"/>
          <w:szCs w:val="22"/>
        </w:rPr>
        <w:t>mal ve hizmet alımları ile yapım işleri bu Kanun hükümlerine göre gerçekleştirilir.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002DF4" w:rsidRDefault="0072018D" w:rsidP="0072018D">
      <w:pPr>
        <w:widowControl w:val="0"/>
        <w:spacing w:after="120"/>
        <w:jc w:val="both"/>
        <w:rPr>
          <w:b/>
          <w:sz w:val="22"/>
          <w:szCs w:val="22"/>
        </w:rPr>
      </w:pPr>
      <w:r w:rsidRPr="00002DF4">
        <w:rPr>
          <w:b/>
          <w:sz w:val="22"/>
          <w:szCs w:val="22"/>
        </w:rPr>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w:t>
      </w:r>
      <w:r w:rsidRPr="00002DF4">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1. md.)</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002DF4">
        <w:rPr>
          <w:bCs/>
          <w:sz w:val="22"/>
          <w:szCs w:val="22"/>
        </w:rPr>
        <w:t>2/1/2009</w:t>
      </w:r>
      <w:proofErr w:type="gramEnd"/>
      <w:r w:rsidRPr="00002DF4">
        <w:rPr>
          <w:bCs/>
          <w:sz w:val="22"/>
          <w:szCs w:val="22"/>
        </w:rPr>
        <w:t>-31/1/2010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 xml:space="preserve">ne ilişkin </w:t>
      </w:r>
      <w:r w:rsidRPr="00002DF4">
        <w:rPr>
          <w:sz w:val="22"/>
          <w:szCs w:val="22"/>
        </w:rPr>
        <w:lastRenderedPageBreak/>
        <w:t>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r w:rsidRPr="00002DF4">
        <w:rPr>
          <w:b/>
          <w:sz w:val="22"/>
          <w:szCs w:val="22"/>
        </w:rPr>
        <w:t>4.3.2.1.</w:t>
      </w:r>
      <w:r w:rsidRPr="00002DF4">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 xml:space="preserve">(4.3.1.) maddesinde belirtilen idarelerin; kuruluşlarına ilişkin mevzuatına dayalı olarak görevleri ve faaliyet alanları da </w:t>
      </w:r>
      <w:proofErr w:type="gramStart"/>
      <w:r w:rsidRPr="00002DF4">
        <w:rPr>
          <w:sz w:val="22"/>
          <w:szCs w:val="22"/>
        </w:rPr>
        <w:t>dahil</w:t>
      </w:r>
      <w:proofErr w:type="gramEnd"/>
      <w:r w:rsidRPr="00002DF4">
        <w:rPr>
          <w:sz w:val="22"/>
          <w:szCs w:val="22"/>
        </w:rPr>
        <w:t xml:space="preserve"> olmak üzere ticari ve sınai faaliyetleri açık şekilde belirtilecektir.</w:t>
      </w:r>
    </w:p>
    <w:p w:rsidR="0072018D" w:rsidRPr="00002DF4" w:rsidRDefault="0072018D" w:rsidP="0072018D">
      <w:pPr>
        <w:widowControl w:val="0"/>
        <w:spacing w:after="120"/>
        <w:jc w:val="both"/>
        <w:rPr>
          <w:sz w:val="22"/>
          <w:szCs w:val="22"/>
        </w:rPr>
      </w:pPr>
      <w:r w:rsidRPr="00002DF4">
        <w:rPr>
          <w:b/>
          <w:sz w:val="22"/>
          <w:szCs w:val="22"/>
        </w:rPr>
        <w:t>4.3.2.3.</w:t>
      </w:r>
      <w:r w:rsidRPr="00002DF4">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r w:rsidRPr="00002DF4">
        <w:rPr>
          <w:b/>
          <w:sz w:val="22"/>
          <w:szCs w:val="22"/>
        </w:rPr>
        <w:t>4.3.4.</w:t>
      </w:r>
      <w:r w:rsidRPr="00002DF4">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r w:rsidRPr="00002DF4">
        <w:rPr>
          <w:b/>
          <w:bCs/>
          <w:sz w:val="22"/>
          <w:szCs w:val="22"/>
        </w:rPr>
        <w:lastRenderedPageBreak/>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002DF4">
        <w:rPr>
          <w:bCs/>
          <w:sz w:val="22"/>
          <w:szCs w:val="22"/>
        </w:rPr>
        <w:t>15/8/2003</w:t>
      </w:r>
      <w:proofErr w:type="gramEnd"/>
      <w:r w:rsidRPr="00002DF4">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002DF4">
        <w:rPr>
          <w:bCs/>
          <w:sz w:val="22"/>
          <w:szCs w:val="22"/>
        </w:rPr>
        <w:t>15/8/2013</w:t>
      </w:r>
      <w:proofErr w:type="gramEnd"/>
      <w:r w:rsidRPr="00002DF4">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002DF4" w:rsidRDefault="0072018D" w:rsidP="0072018D">
      <w:pPr>
        <w:widowControl w:val="0"/>
        <w:spacing w:after="120"/>
        <w:jc w:val="both"/>
        <w:rPr>
          <w:sz w:val="22"/>
          <w:szCs w:val="22"/>
        </w:rPr>
      </w:pPr>
      <w:r w:rsidRPr="00002DF4">
        <w:rPr>
          <w:b/>
          <w:sz w:val="22"/>
          <w:szCs w:val="22"/>
        </w:rPr>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xml:space="preserve"> Danışmanlık Hizmet Alımı İhaleleri Uygulama Yönetmeliğinin 19 uncu maddesinin ikinci fıkrası </w:t>
      </w:r>
      <w:r w:rsidRPr="00002DF4">
        <w:rPr>
          <w:sz w:val="22"/>
          <w:szCs w:val="22"/>
        </w:rPr>
        <w:lastRenderedPageBreak/>
        <w:t>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Pr="00002DF4">
        <w:rPr>
          <w:snapToGrid w:val="0"/>
          <w:sz w:val="22"/>
          <w:szCs w:val="22"/>
        </w:rPr>
        <w:t xml:space="preserve">mal ve hizmet alımları için genel bütçeye </w:t>
      </w:r>
      <w:proofErr w:type="gramStart"/>
      <w:r w:rsidRPr="00002DF4">
        <w:rPr>
          <w:snapToGrid w:val="0"/>
          <w:sz w:val="22"/>
          <w:szCs w:val="22"/>
        </w:rPr>
        <w:t>dahil</w:t>
      </w:r>
      <w:proofErr w:type="gramEnd"/>
      <w:r w:rsidRPr="00002DF4">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002DF4">
        <w:rPr>
          <w:snapToGrid w:val="0"/>
          <w:sz w:val="22"/>
          <w:szCs w:val="22"/>
        </w:rPr>
        <w:t>10/12/2003</w:t>
      </w:r>
      <w:proofErr w:type="gramEnd"/>
      <w:r w:rsidRPr="00002DF4">
        <w:rPr>
          <w:snapToGrid w:val="0"/>
          <w:sz w:val="22"/>
          <w:szCs w:val="22"/>
        </w:rPr>
        <w:t xml:space="preserve"> tarihli ve 5018 sayılı Kamu Mali Yönetimi ve Kontrol Kanunu ile yeni bir bütçe sınıflandırılması yapılmıştır. 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xml:space="preserve"> Genel bütçeye </w:t>
      </w:r>
      <w:proofErr w:type="gramStart"/>
      <w:r w:rsidRPr="00002DF4">
        <w:rPr>
          <w:sz w:val="22"/>
          <w:szCs w:val="22"/>
        </w:rPr>
        <w:t>dahil</w:t>
      </w:r>
      <w:proofErr w:type="gramEnd"/>
      <w:r w:rsidRPr="00002DF4">
        <w:rPr>
          <w:sz w:val="22"/>
          <w:szCs w:val="22"/>
        </w:rPr>
        <w:t xml:space="preserve">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r w:rsidRPr="00002DF4">
        <w:rPr>
          <w:b/>
          <w:sz w:val="22"/>
          <w:szCs w:val="22"/>
        </w:rPr>
        <w:t>6.2.1.1.</w:t>
      </w:r>
      <w:r w:rsidRPr="00002DF4">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w:t>
      </w:r>
      <w:r w:rsidRPr="00002DF4">
        <w:rPr>
          <w:sz w:val="22"/>
          <w:szCs w:val="22"/>
        </w:rPr>
        <w:lastRenderedPageBreak/>
        <w:t>başka bir belge istenmeyecektir.</w:t>
      </w:r>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xml:space="preserve">: </w:t>
      </w:r>
      <w:proofErr w:type="gramStart"/>
      <w:r w:rsidRPr="00002DF4">
        <w:rPr>
          <w:b/>
          <w:sz w:val="22"/>
          <w:szCs w:val="22"/>
        </w:rPr>
        <w:t>16/8/2014</w:t>
      </w:r>
      <w:proofErr w:type="gramEnd"/>
      <w:r w:rsidRPr="00002DF4">
        <w:rPr>
          <w:b/>
          <w:sz w:val="22"/>
          <w:szCs w:val="22"/>
        </w:rPr>
        <w:t>-29090 R.G./ 1</w:t>
      </w:r>
      <w:r w:rsidR="00F03B84" w:rsidRPr="00002DF4">
        <w:rPr>
          <w:b/>
          <w:sz w:val="22"/>
          <w:szCs w:val="22"/>
        </w:rPr>
        <w:t xml:space="preserve">. </w:t>
      </w:r>
      <w:r w:rsidRPr="00002DF4">
        <w:rPr>
          <w:b/>
          <w:sz w:val="22"/>
          <w:szCs w:val="22"/>
        </w:rPr>
        <w:t>md.)</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6.2.2. Yerli malı belgesi (Değişik: 20/4/2011-27911 R.G./ 2. md</w:t>
      </w:r>
      <w:proofErr w:type="gramStart"/>
      <w:r w:rsidRPr="00002DF4">
        <w:rPr>
          <w:b/>
          <w:sz w:val="22"/>
          <w:szCs w:val="22"/>
        </w:rPr>
        <w:t>.;</w:t>
      </w:r>
      <w:proofErr w:type="gramEnd"/>
      <w:r w:rsidRPr="00002DF4">
        <w:rPr>
          <w:b/>
          <w:sz w:val="22"/>
          <w:szCs w:val="22"/>
        </w:rPr>
        <w:t xml:space="preserve"> Değişik: 16/8/2014-29090 R.G./ 1. md.)</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Değişik: 20/4/2011-27911 R.G./ 3. md</w:t>
      </w:r>
      <w:proofErr w:type="gramStart"/>
      <w:r w:rsidR="008817DB" w:rsidRPr="00002DF4">
        <w:rPr>
          <w:b/>
          <w:sz w:val="22"/>
          <w:szCs w:val="22"/>
        </w:rPr>
        <w:t>.;</w:t>
      </w:r>
      <w:proofErr w:type="gramEnd"/>
      <w:r w:rsidR="003D181D" w:rsidRPr="00002DF4">
        <w:rPr>
          <w:b/>
          <w:sz w:val="22"/>
          <w:szCs w:val="22"/>
        </w:rPr>
        <w:t>Mülga madde: 16/8/2014-29090 R.G./ 1. md.)</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Değişik: 20/4/2011-27911 R.G./ 4. md</w:t>
      </w:r>
      <w:proofErr w:type="gramStart"/>
      <w:r w:rsidR="00E6003B" w:rsidRPr="00002DF4">
        <w:rPr>
          <w:b/>
          <w:sz w:val="22"/>
          <w:szCs w:val="22"/>
        </w:rPr>
        <w:t>.;</w:t>
      </w:r>
      <w:proofErr w:type="gramEnd"/>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Değişik : 20/4/2011-27911 R.G./ 5. md</w:t>
      </w:r>
      <w:proofErr w:type="gramStart"/>
      <w:r w:rsidR="00E6003B" w:rsidRPr="00002DF4">
        <w:rPr>
          <w:b/>
          <w:sz w:val="22"/>
          <w:szCs w:val="22"/>
        </w:rPr>
        <w:t>.;</w:t>
      </w:r>
      <w:proofErr w:type="gramEnd"/>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002DF4">
        <w:rPr>
          <w:sz w:val="22"/>
          <w:szCs w:val="22"/>
        </w:rPr>
        <w:t>kriterlere</w:t>
      </w:r>
      <w:proofErr w:type="gramEnd"/>
      <w:r w:rsidRPr="00002DF4">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vermeleri zorunludur. Sıralama </w:t>
      </w:r>
      <w:proofErr w:type="gramStart"/>
      <w:r w:rsidRPr="00002DF4">
        <w:rPr>
          <w:sz w:val="22"/>
          <w:szCs w:val="22"/>
        </w:rPr>
        <w:t>kriterleri</w:t>
      </w:r>
      <w:proofErr w:type="gramEnd"/>
      <w:r w:rsidRPr="00002DF4">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002DF4">
        <w:rPr>
          <w:sz w:val="22"/>
          <w:szCs w:val="22"/>
        </w:rPr>
        <w:t>7.9</w:t>
      </w:r>
      <w:proofErr w:type="gramEnd"/>
      <w:r w:rsidRPr="00002DF4">
        <w:rPr>
          <w:sz w:val="22"/>
          <w:szCs w:val="22"/>
        </w:rPr>
        <w:t>.)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 xml:space="preserve">Hizmet alımı ihalelerinde, Hizmet Alımı İhaleleri Uygulama Yönetmeliği uyarınca istenilmesi zorunlu olan yeterlik belgeleri dışındaki ekonomik ve mali yeterlik </w:t>
      </w:r>
      <w:proofErr w:type="gramStart"/>
      <w:r w:rsidRPr="00002DF4">
        <w:rPr>
          <w:sz w:val="22"/>
          <w:szCs w:val="22"/>
        </w:rPr>
        <w:t>kriterleri</w:t>
      </w:r>
      <w:proofErr w:type="gramEnd"/>
      <w:r w:rsidRPr="00002DF4">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t xml:space="preserve">a) Ekonomik ve mali yeterlik </w:t>
      </w:r>
      <w:proofErr w:type="gramStart"/>
      <w:r w:rsidRPr="00002DF4">
        <w:rPr>
          <w:sz w:val="22"/>
          <w:szCs w:val="22"/>
        </w:rPr>
        <w:t>kriterlerine</w:t>
      </w:r>
      <w:proofErr w:type="gramEnd"/>
      <w:r w:rsidRPr="00002DF4">
        <w:rPr>
          <w:sz w:val="22"/>
          <w:szCs w:val="22"/>
        </w:rPr>
        <w:t xml:space="preserv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 xml:space="preserve">b) Mesleki ve teknik yeterlik </w:t>
      </w:r>
      <w:proofErr w:type="gramStart"/>
      <w:r w:rsidRPr="00002DF4">
        <w:rPr>
          <w:sz w:val="22"/>
          <w:szCs w:val="22"/>
        </w:rPr>
        <w:t>kriterlerine</w:t>
      </w:r>
      <w:proofErr w:type="gramEnd"/>
      <w:r w:rsidRPr="00002DF4">
        <w:rPr>
          <w:sz w:val="22"/>
          <w:szCs w:val="22"/>
        </w:rPr>
        <w:t xml:space="preserve"> ilişkin puanların toplamının; asgari altmış, azami doksan </w:t>
      </w:r>
      <w:r w:rsidRPr="00002DF4">
        <w:rPr>
          <w:sz w:val="22"/>
          <w:szCs w:val="22"/>
        </w:rPr>
        <w:lastRenderedPageBreak/>
        <w:t>puan olabileceği,</w:t>
      </w:r>
    </w:p>
    <w:p w:rsidR="0072018D" w:rsidRPr="00002DF4" w:rsidRDefault="0072018D" w:rsidP="0072018D">
      <w:pPr>
        <w:widowControl w:val="0"/>
        <w:spacing w:after="120"/>
        <w:jc w:val="both"/>
        <w:rPr>
          <w:sz w:val="22"/>
          <w:szCs w:val="22"/>
        </w:rPr>
      </w:pPr>
      <w:r w:rsidRPr="00002DF4">
        <w:rPr>
          <w:sz w:val="22"/>
          <w:szCs w:val="22"/>
        </w:rPr>
        <w:t xml:space="preserve">c) Yeterlik </w:t>
      </w:r>
      <w:proofErr w:type="gramStart"/>
      <w:r w:rsidRPr="00002DF4">
        <w:rPr>
          <w:sz w:val="22"/>
          <w:szCs w:val="22"/>
        </w:rPr>
        <w:t>kriterlerinden</w:t>
      </w:r>
      <w:proofErr w:type="gramEnd"/>
      <w:r w:rsidRPr="00002DF4">
        <w:rPr>
          <w:sz w:val="22"/>
          <w:szCs w:val="22"/>
        </w:rPr>
        <w:t xml:space="preserve"> her birine en fazla yirmi beş puan verilebileceği”</w:t>
      </w:r>
    </w:p>
    <w:p w:rsidR="0072018D" w:rsidRPr="00002DF4" w:rsidRDefault="0072018D" w:rsidP="0072018D">
      <w:pPr>
        <w:widowControl w:val="0"/>
        <w:spacing w:after="120"/>
        <w:jc w:val="both"/>
        <w:rPr>
          <w:sz w:val="22"/>
          <w:szCs w:val="22"/>
        </w:rPr>
      </w:pPr>
      <w:proofErr w:type="gramStart"/>
      <w:r w:rsidRPr="00002DF4">
        <w:rPr>
          <w:sz w:val="22"/>
          <w:szCs w:val="22"/>
        </w:rPr>
        <w:t>hükme</w:t>
      </w:r>
      <w:proofErr w:type="gramEnd"/>
      <w:r w:rsidRPr="00002DF4">
        <w:rPr>
          <w:sz w:val="22"/>
          <w:szCs w:val="22"/>
        </w:rPr>
        <w:t xml:space="preserve"> bağlanmıştır. 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002DF4">
        <w:rPr>
          <w:sz w:val="22"/>
          <w:szCs w:val="22"/>
        </w:rPr>
        <w:t>kriterlerinin</w:t>
      </w:r>
      <w:proofErr w:type="gramEnd"/>
      <w:r w:rsidRPr="00002DF4">
        <w:rPr>
          <w:sz w:val="22"/>
          <w:szCs w:val="22"/>
        </w:rPr>
        <w:t xml:space="preserve"> parasal tutar olarak belirleneceği öngörülmüştür. İdareler bu düzenleme uyarınca, İhale Uygulama Yönetmeliklerinin anılan yeterlik </w:t>
      </w:r>
      <w:proofErr w:type="gramStart"/>
      <w:r w:rsidRPr="00002DF4">
        <w:rPr>
          <w:sz w:val="22"/>
          <w:szCs w:val="22"/>
        </w:rPr>
        <w:t>kriterlerini</w:t>
      </w:r>
      <w:proofErr w:type="gramEnd"/>
      <w:r w:rsidRPr="00002DF4">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002DF4">
        <w:rPr>
          <w:sz w:val="22"/>
          <w:szCs w:val="22"/>
        </w:rPr>
        <w:t>imkan</w:t>
      </w:r>
      <w:proofErr w:type="gramEnd"/>
      <w:r w:rsidRPr="00002DF4">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002DF4">
        <w:rPr>
          <w:sz w:val="22"/>
          <w:szCs w:val="22"/>
        </w:rPr>
        <w:t>kriteri</w:t>
      </w:r>
      <w:proofErr w:type="gramEnd"/>
      <w:r w:rsidRPr="00002DF4">
        <w:rPr>
          <w:sz w:val="22"/>
          <w:szCs w:val="22"/>
        </w:rPr>
        <w:t xml:space="preserve">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xml:space="preserve"> Açık ihale usulüyle ve Kanunun 21 inci maddesinin (b), (c) ve (f) bentlerine göre yapılan ve kısmi teklif verilmesine </w:t>
      </w:r>
      <w:proofErr w:type="gramStart"/>
      <w:r w:rsidRPr="00002DF4">
        <w:rPr>
          <w:sz w:val="22"/>
          <w:szCs w:val="22"/>
        </w:rPr>
        <w:t>imkan</w:t>
      </w:r>
      <w:proofErr w:type="gramEnd"/>
      <w:r w:rsidRPr="00002DF4">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xml:space="preserve"> İlgili mevzuatı uyarınca gelecek yıllara yaygın olarak gerçekleştirilecek hizmet alımı </w:t>
      </w:r>
      <w:proofErr w:type="gramStart"/>
      <w:r w:rsidRPr="00002DF4">
        <w:rPr>
          <w:sz w:val="22"/>
          <w:szCs w:val="22"/>
        </w:rPr>
        <w:t>ihalelerinde,iş</w:t>
      </w:r>
      <w:proofErr w:type="gramEnd"/>
      <w:r w:rsidRPr="00002DF4">
        <w:rPr>
          <w:sz w:val="22"/>
          <w:szCs w:val="22"/>
        </w:rPr>
        <w:t xml:space="preserve">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w:t>
      </w:r>
      <w:r w:rsidR="00B72596" w:rsidRPr="00002DF4">
        <w:rPr>
          <w:b/>
          <w:sz w:val="22"/>
          <w:szCs w:val="22"/>
          <w:lang w:eastAsia="en-US"/>
        </w:rPr>
        <w:t>.</w:t>
      </w:r>
      <w:r w:rsidRPr="00002DF4">
        <w:rPr>
          <w:b/>
          <w:sz w:val="22"/>
          <w:szCs w:val="22"/>
          <w:lang w:eastAsia="en-US"/>
        </w:rPr>
        <w:t>md.)</w:t>
      </w:r>
      <w:r w:rsidRPr="00002DF4">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002DF4" w:rsidRDefault="0072018D" w:rsidP="0072018D">
      <w:pPr>
        <w:widowControl w:val="0"/>
        <w:spacing w:after="120" w:line="240" w:lineRule="exact"/>
        <w:ind w:firstLine="567"/>
        <w:jc w:val="both"/>
        <w:rPr>
          <w:sz w:val="22"/>
          <w:szCs w:val="22"/>
        </w:rPr>
      </w:pPr>
      <w:r w:rsidRPr="00002DF4">
        <w:rPr>
          <w:sz w:val="22"/>
          <w:szCs w:val="22"/>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w:t>
      </w:r>
      <w:proofErr w:type="gramStart"/>
      <w:r w:rsidRPr="00002DF4">
        <w:rPr>
          <w:sz w:val="22"/>
          <w:szCs w:val="22"/>
        </w:rPr>
        <w:t>1/10/2008</w:t>
      </w:r>
      <w:proofErr w:type="gramEnd"/>
      <w:r w:rsidRPr="00002DF4">
        <w:rPr>
          <w:sz w:val="22"/>
          <w:szCs w:val="22"/>
        </w:rPr>
        <w:t xml:space="preserve"> tarihinde ilgili mevzuatı uyarınca (1.000.000. TL) </w:t>
      </w:r>
      <w:r w:rsidRPr="00002DF4">
        <w:rPr>
          <w:sz w:val="22"/>
          <w:szCs w:val="22"/>
        </w:rPr>
        <w:lastRenderedPageBreak/>
        <w:t xml:space="preserve">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w:t>
      </w:r>
      <w:proofErr w:type="gramStart"/>
      <w:r w:rsidRPr="00002DF4">
        <w:rPr>
          <w:sz w:val="22"/>
          <w:szCs w:val="22"/>
        </w:rPr>
        <w:t>1/10/2008</w:t>
      </w:r>
      <w:proofErr w:type="gramEnd"/>
      <w:r w:rsidRPr="00002DF4">
        <w:rPr>
          <w:sz w:val="22"/>
          <w:szCs w:val="22"/>
        </w:rPr>
        <w:t xml:space="preserve">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6. md.)</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R.G./2 md</w:t>
      </w:r>
      <w:proofErr w:type="gramStart"/>
      <w:r w:rsidRPr="00002DF4">
        <w:rPr>
          <w:b/>
          <w:sz w:val="22"/>
          <w:szCs w:val="22"/>
          <w:lang w:eastAsia="en-US"/>
        </w:rPr>
        <w:t>.</w:t>
      </w:r>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25/01/2017-29959 R.G./1. md.</w:t>
      </w:r>
      <w:r w:rsidRPr="00002DF4">
        <w:rPr>
          <w:b/>
          <w:sz w:val="22"/>
          <w:szCs w:val="22"/>
          <w:lang w:eastAsia="en-US"/>
        </w:rPr>
        <w:t>)</w:t>
      </w:r>
      <w:r w:rsidRPr="00002DF4">
        <w:rPr>
          <w:sz w:val="22"/>
          <w:szCs w:val="22"/>
        </w:rPr>
        <w:t> </w:t>
      </w:r>
      <w:r w:rsidR="00DE634A" w:rsidRPr="00002DF4">
        <w:rPr>
          <w:sz w:val="22"/>
          <w:szCs w:val="22"/>
        </w:rPr>
        <w:t xml:space="preserve">İhaleye katılım ve yeterlik kriterlerine ilişkin belgelerin, EKAP üzerinden veya kamu kurum ve kuruluşları ile kamu kurumu niteliğindeki meslek kuruluşlarının internet sayfası üzerinden temin edilebilmesi </w:t>
      </w:r>
      <w:r w:rsidR="00123434" w:rsidRPr="00AC7A6B">
        <w:rPr>
          <w:b/>
          <w:sz w:val="22"/>
          <w:szCs w:val="22"/>
          <w:lang w:eastAsia="en-US"/>
        </w:rPr>
        <w:t>(</w:t>
      </w:r>
      <w:r w:rsidR="00123434">
        <w:rPr>
          <w:b/>
          <w:sz w:val="22"/>
          <w:szCs w:val="22"/>
          <w:lang w:eastAsia="en-US"/>
        </w:rPr>
        <w:t>Değişik ibare:</w:t>
      </w:r>
      <w:r w:rsidR="00123434" w:rsidRPr="00AC7A6B">
        <w:rPr>
          <w:b/>
          <w:sz w:val="22"/>
          <w:szCs w:val="22"/>
          <w:lang w:eastAsia="en-US"/>
        </w:rPr>
        <w:t>16.03.2019-30716 R.G/1.</w:t>
      </w:r>
      <w:r w:rsidR="00123434">
        <w:rPr>
          <w:b/>
          <w:sz w:val="22"/>
          <w:szCs w:val="22"/>
          <w:lang w:eastAsia="en-US"/>
        </w:rPr>
        <w:t xml:space="preserve"> </w:t>
      </w:r>
      <w:r w:rsidR="00123434" w:rsidRPr="00AC7A6B">
        <w:rPr>
          <w:b/>
          <w:sz w:val="22"/>
          <w:szCs w:val="22"/>
          <w:lang w:eastAsia="en-US"/>
        </w:rPr>
        <w:t>md.; yürürlük:26.03.2019)</w:t>
      </w:r>
      <w:r w:rsidR="00123434">
        <w:rPr>
          <w:b/>
          <w:sz w:val="22"/>
          <w:szCs w:val="22"/>
          <w:lang w:eastAsia="en-US"/>
        </w:rPr>
        <w:t xml:space="preserve"> </w:t>
      </w:r>
      <w:r w:rsidR="00123434" w:rsidRPr="00AC7A6B">
        <w:rPr>
          <w:sz w:val="22"/>
          <w:szCs w:val="22"/>
        </w:rPr>
        <w:t>veya teyidinin</w:t>
      </w:r>
      <w:r w:rsidR="00123434" w:rsidRPr="00002DF4" w:rsidDel="00123434">
        <w:rPr>
          <w:sz w:val="22"/>
          <w:szCs w:val="22"/>
        </w:rPr>
        <w:t xml:space="preserve"> </w:t>
      </w:r>
      <w:r w:rsidR="00DE634A" w:rsidRPr="00002DF4">
        <w:rPr>
          <w:sz w:val="22"/>
          <w:szCs w:val="22"/>
        </w:rPr>
        <w:t>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3 md</w:t>
      </w:r>
      <w:proofErr w:type="gramStart"/>
      <w:r w:rsidRPr="00002DF4">
        <w:rPr>
          <w:b/>
          <w:sz w:val="22"/>
          <w:szCs w:val="22"/>
          <w:lang w:eastAsia="en-US"/>
        </w:rPr>
        <w:t>.</w:t>
      </w:r>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25/01/2017-29959 R.G./1. md.</w:t>
      </w:r>
      <w:r w:rsidRPr="00002DF4">
        <w:rPr>
          <w:b/>
          <w:sz w:val="22"/>
          <w:szCs w:val="22"/>
          <w:lang w:eastAsia="en-US"/>
        </w:rPr>
        <w:t>)</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123434">
        <w:rPr>
          <w:b/>
          <w:sz w:val="22"/>
          <w:szCs w:val="22"/>
          <w:lang w:eastAsia="en-US"/>
        </w:rPr>
        <w:t>(</w:t>
      </w:r>
      <w:r w:rsidR="00123434">
        <w:rPr>
          <w:b/>
          <w:sz w:val="22"/>
          <w:szCs w:val="22"/>
          <w:lang w:eastAsia="en-US"/>
        </w:rPr>
        <w:t>Değişik ibare:</w:t>
      </w:r>
      <w:r w:rsidR="00123434" w:rsidRPr="00123434">
        <w:rPr>
          <w:b/>
          <w:sz w:val="22"/>
          <w:szCs w:val="22"/>
          <w:lang w:eastAsia="en-US"/>
        </w:rPr>
        <w:t>16.03.2019-30716 R.G/</w:t>
      </w:r>
      <w:r w:rsidR="000E02CF">
        <w:rPr>
          <w:b/>
          <w:sz w:val="22"/>
          <w:szCs w:val="22"/>
          <w:lang w:eastAsia="en-US"/>
        </w:rPr>
        <w:t>2</w:t>
      </w:r>
      <w:r w:rsidR="00123434" w:rsidRPr="00123434">
        <w:rPr>
          <w:b/>
          <w:sz w:val="22"/>
          <w:szCs w:val="22"/>
          <w:lang w:eastAsia="en-US"/>
        </w:rPr>
        <w:t>.</w:t>
      </w:r>
      <w:r w:rsidR="00123434">
        <w:rPr>
          <w:b/>
          <w:sz w:val="22"/>
          <w:szCs w:val="22"/>
          <w:lang w:eastAsia="en-US"/>
        </w:rPr>
        <w:t xml:space="preserve"> </w:t>
      </w:r>
      <w:r w:rsidR="00123434" w:rsidRPr="00123434">
        <w:rPr>
          <w:b/>
          <w:sz w:val="22"/>
          <w:szCs w:val="22"/>
          <w:lang w:eastAsia="en-US"/>
        </w:rPr>
        <w:t>md.; yürürlük:26.03.2019)</w:t>
      </w:r>
      <w:r w:rsidR="00123434">
        <w:rPr>
          <w:b/>
          <w:sz w:val="22"/>
          <w:szCs w:val="22"/>
          <w:lang w:eastAsia="en-US"/>
        </w:rPr>
        <w:t xml:space="preserve"> </w:t>
      </w:r>
      <w:r w:rsidR="00123434" w:rsidRPr="00AC7A6B">
        <w:rPr>
          <w:sz w:val="22"/>
          <w:szCs w:val="22"/>
        </w:rPr>
        <w:t>veya teyidi</w:t>
      </w:r>
      <w:r w:rsidR="00123434" w:rsidRPr="00002DF4" w:rsidDel="00123434">
        <w:rPr>
          <w:sz w:val="22"/>
          <w:szCs w:val="22"/>
        </w:rPr>
        <w:t xml:space="preserve"> </w:t>
      </w:r>
      <w:r w:rsidR="00DE634A" w:rsidRPr="00002DF4">
        <w:rPr>
          <w:sz w:val="22"/>
          <w:szCs w:val="22"/>
        </w:rPr>
        <w:t>yapılabilenler için de belgelerin sunuluş şekline ilişkin şartlar aranmaz.</w:t>
      </w:r>
      <w:r w:rsidR="00123434">
        <w:rPr>
          <w:sz w:val="22"/>
          <w:szCs w:val="22"/>
        </w:rPr>
        <w:t xml:space="preserve"> </w:t>
      </w:r>
      <w:r w:rsidR="00123434">
        <w:rPr>
          <w:b/>
          <w:sz w:val="22"/>
          <w:szCs w:val="22"/>
          <w:lang w:eastAsia="en-US"/>
        </w:rPr>
        <w:t>(Ek cümle:</w:t>
      </w:r>
      <w:r w:rsidR="00123434" w:rsidRPr="00123434">
        <w:rPr>
          <w:b/>
          <w:sz w:val="22"/>
          <w:szCs w:val="22"/>
          <w:lang w:eastAsia="en-US"/>
        </w:rPr>
        <w:t>16.03.2019-30716 R.G/</w:t>
      </w:r>
      <w:r w:rsidR="00123434">
        <w:rPr>
          <w:b/>
          <w:sz w:val="22"/>
          <w:szCs w:val="22"/>
          <w:lang w:eastAsia="en-US"/>
        </w:rPr>
        <w:t>2</w:t>
      </w:r>
      <w:r w:rsidR="00123434" w:rsidRPr="00123434">
        <w:rPr>
          <w:b/>
          <w:sz w:val="22"/>
          <w:szCs w:val="22"/>
          <w:lang w:eastAsia="en-US"/>
        </w:rPr>
        <w:t>.</w:t>
      </w:r>
      <w:r w:rsidR="00123434">
        <w:rPr>
          <w:b/>
          <w:sz w:val="22"/>
          <w:szCs w:val="22"/>
          <w:lang w:eastAsia="en-US"/>
        </w:rPr>
        <w:t xml:space="preserve"> </w:t>
      </w:r>
      <w:r w:rsidR="00123434" w:rsidRPr="00123434">
        <w:rPr>
          <w:b/>
          <w:sz w:val="22"/>
          <w:szCs w:val="22"/>
          <w:lang w:eastAsia="en-US"/>
        </w:rPr>
        <w:t>md</w:t>
      </w:r>
      <w:proofErr w:type="gramStart"/>
      <w:r w:rsidR="00123434" w:rsidRPr="00123434">
        <w:rPr>
          <w:b/>
          <w:sz w:val="22"/>
          <w:szCs w:val="22"/>
          <w:lang w:eastAsia="en-US"/>
        </w:rPr>
        <w:t>.;</w:t>
      </w:r>
      <w:proofErr w:type="gramEnd"/>
      <w:r w:rsidR="00123434" w:rsidRPr="00123434">
        <w:rPr>
          <w:b/>
          <w:sz w:val="22"/>
          <w:szCs w:val="22"/>
          <w:lang w:eastAsia="en-US"/>
        </w:rPr>
        <w:t xml:space="preserve"> yürürlük:26.03.2019)</w:t>
      </w:r>
      <w:r w:rsidR="00DE634A" w:rsidRPr="00002DF4">
        <w:rPr>
          <w:sz w:val="22"/>
          <w:szCs w:val="22"/>
        </w:rPr>
        <w:t xml:space="preserve"> </w:t>
      </w:r>
      <w:r w:rsidR="00123434" w:rsidRPr="00AC7A6B">
        <w:rPr>
          <w:sz w:val="22"/>
          <w:szCs w:val="22"/>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002DF4" w:rsidRDefault="0072018D" w:rsidP="0072018D">
      <w:pPr>
        <w:widowControl w:val="0"/>
        <w:spacing w:after="120"/>
        <w:jc w:val="both"/>
        <w:rPr>
          <w:sz w:val="22"/>
          <w:szCs w:val="22"/>
        </w:rPr>
      </w:pPr>
      <w:r w:rsidRPr="00002DF4">
        <w:rPr>
          <w:b/>
          <w:sz w:val="22"/>
          <w:szCs w:val="22"/>
        </w:rPr>
        <w:t>8.1.3.</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proofErr w:type="gramStart"/>
      <w:r w:rsidR="00DE634A" w:rsidRPr="00002DF4">
        <w:rPr>
          <w:rFonts w:eastAsia="ヒラギノ明朝Pro W3"/>
          <w:b/>
          <w:sz w:val="22"/>
          <w:szCs w:val="22"/>
          <w:lang w:eastAsia="en-US"/>
        </w:rPr>
        <w:t>;</w:t>
      </w:r>
      <w:r w:rsidR="00DE634A" w:rsidRPr="00002DF4">
        <w:rPr>
          <w:b/>
          <w:sz w:val="22"/>
          <w:szCs w:val="22"/>
          <w:lang w:eastAsia="en-US"/>
        </w:rPr>
        <w:t>;</w:t>
      </w:r>
      <w:proofErr w:type="gramEnd"/>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R.G./4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xml:space="preserve">  </w:t>
      </w:r>
      <w:r w:rsidR="00DE634A" w:rsidRPr="00002DF4">
        <w:rPr>
          <w:sz w:val="22"/>
          <w:szCs w:val="22"/>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4 md</w:t>
      </w:r>
      <w:proofErr w:type="gramStart"/>
      <w:r w:rsidRPr="00002DF4">
        <w:rPr>
          <w:b/>
          <w:sz w:val="22"/>
          <w:szCs w:val="22"/>
          <w:lang w:eastAsia="en-US"/>
        </w:rPr>
        <w:t>.</w:t>
      </w:r>
      <w:r w:rsidR="00DE634A" w:rsidRPr="00002DF4">
        <w:rPr>
          <w:b/>
          <w:sz w:val="22"/>
          <w:szCs w:val="22"/>
          <w:lang w:eastAsia="en-US"/>
        </w:rPr>
        <w:t>;</w:t>
      </w:r>
      <w:proofErr w:type="gramEnd"/>
      <w:r w:rsidR="00DE634A" w:rsidRPr="00002DF4">
        <w:rPr>
          <w:b/>
          <w:sz w:val="22"/>
          <w:szCs w:val="22"/>
          <w:lang w:eastAsia="en-US"/>
        </w:rPr>
        <w:t xml:space="preserve"> Mülga madde: 25/01/2017-29959 R.G./1. md.</w:t>
      </w:r>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5 md</w:t>
      </w:r>
      <w:proofErr w:type="gramStart"/>
      <w:r w:rsidRPr="00002DF4">
        <w:rPr>
          <w:b/>
          <w:sz w:val="22"/>
          <w:szCs w:val="22"/>
          <w:lang w:eastAsia="en-US"/>
        </w:rPr>
        <w:t>.</w:t>
      </w:r>
      <w:r w:rsidR="003A5BA8">
        <w:rPr>
          <w:b/>
          <w:sz w:val="22"/>
          <w:szCs w:val="22"/>
          <w:lang w:eastAsia="en-US"/>
        </w:rPr>
        <w:t>;</w:t>
      </w:r>
      <w:proofErr w:type="gramEnd"/>
      <w:r w:rsidR="003A5BA8">
        <w:rPr>
          <w:b/>
          <w:sz w:val="22"/>
          <w:szCs w:val="22"/>
          <w:lang w:eastAsia="en-US"/>
        </w:rPr>
        <w:t xml:space="preserve"> m</w:t>
      </w:r>
      <w:r w:rsidR="00DE634A" w:rsidRPr="00002DF4">
        <w:rPr>
          <w:b/>
          <w:sz w:val="22"/>
          <w:szCs w:val="22"/>
          <w:lang w:eastAsia="en-US"/>
        </w:rPr>
        <w:t>ülga madde: 25/01/2017-29959 R.G./1. md.</w:t>
      </w:r>
      <w:r w:rsidRPr="00002DF4">
        <w:rPr>
          <w:b/>
          <w:sz w:val="22"/>
          <w:szCs w:val="22"/>
          <w:lang w:eastAsia="en-US"/>
        </w:rPr>
        <w:t>)</w:t>
      </w:r>
      <w:r w:rsidRPr="00002DF4">
        <w:rPr>
          <w:sz w:val="22"/>
          <w:szCs w:val="22"/>
        </w:rPr>
        <w:t>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w:t>
      </w:r>
      <w:proofErr w:type="gramStart"/>
      <w:r w:rsidRPr="00002DF4">
        <w:rPr>
          <w:sz w:val="22"/>
          <w:szCs w:val="22"/>
        </w:rPr>
        <w:t>27/7/1984</w:t>
      </w:r>
      <w:proofErr w:type="gramEnd"/>
      <w:r w:rsidRPr="00002DF4">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002DF4">
        <w:rPr>
          <w:bCs/>
          <w:sz w:val="22"/>
          <w:szCs w:val="22"/>
        </w:rPr>
        <w:t>Sözleşmesine taraf devletler ile bu devletlerde tasdik şerhi vermeye yetkili makamların Listesi, Lahey Uluslararası Özel Hukuk Konferansı’nın internet sayfasında (</w:t>
      </w:r>
      <w:hyperlink r:id="rId9" w:history="1">
        <w:r w:rsidRPr="00002DF4">
          <w:rPr>
            <w:sz w:val="22"/>
            <w:szCs w:val="22"/>
            <w:u w:val="single"/>
          </w:rPr>
          <w:t>http://hcch.e-vision.nl/index_en.php?act=states.listing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nci maddesi, sözleşmeye taraf akit devletlerin, sözleşmenin 1 inci </w:t>
      </w:r>
      <w:r w:rsidRPr="00002DF4">
        <w:rPr>
          <w:sz w:val="22"/>
          <w:szCs w:val="22"/>
        </w:rPr>
        <w:lastRenderedPageBreak/>
        <w:t xml:space="preserve">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002DF4">
        <w:rPr>
          <w:sz w:val="22"/>
          <w:szCs w:val="22"/>
        </w:rPr>
        <w:t>imkan</w:t>
      </w:r>
      <w:proofErr w:type="gramEnd"/>
      <w:r w:rsidRPr="00002DF4">
        <w:rPr>
          <w:sz w:val="22"/>
          <w:szCs w:val="22"/>
        </w:rPr>
        <w:t xml:space="preserve"> verebilirler. İhale işlemlerinin etkin ve sağlıklı bir şekilde yürütülebilmesi ve hukuki sorunların yaşanmaması için yabancı dilde sunulmasına </w:t>
      </w:r>
      <w:proofErr w:type="gramStart"/>
      <w:r w:rsidRPr="00002DF4">
        <w:rPr>
          <w:sz w:val="22"/>
          <w:szCs w:val="22"/>
        </w:rPr>
        <w:t>imkan</w:t>
      </w:r>
      <w:proofErr w:type="gramEnd"/>
      <w:r w:rsidRPr="00002DF4">
        <w:rPr>
          <w:sz w:val="22"/>
          <w:szCs w:val="22"/>
        </w:rPr>
        <w:t xml:space="preserve">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783EFE">
        <w:rPr>
          <w:b/>
          <w:sz w:val="22"/>
          <w:szCs w:val="22"/>
        </w:rPr>
        <w:t>8.4.</w:t>
      </w:r>
      <w:r w:rsidRPr="00783EFE">
        <w:rPr>
          <w:sz w:val="22"/>
          <w:szCs w:val="22"/>
        </w:rPr>
        <w:t xml:space="preserve"> İhale dokümanında istenen ve </w:t>
      </w:r>
      <w:r w:rsidR="00AE0689" w:rsidRPr="00783EFE">
        <w:rPr>
          <w:rFonts w:eastAsia="ヒラギノ明朝 Pro W3"/>
          <w:b/>
          <w:sz w:val="22"/>
          <w:szCs w:val="22"/>
        </w:rPr>
        <w:t>(Ek ibare:</w:t>
      </w:r>
      <w:r w:rsidR="008302C0" w:rsidRPr="00783EFE">
        <w:rPr>
          <w:b/>
          <w:sz w:val="22"/>
          <w:szCs w:val="22"/>
        </w:rPr>
        <w:t>12</w:t>
      </w:r>
      <w:r w:rsidR="00AE0689" w:rsidRPr="00783EFE">
        <w:rPr>
          <w:b/>
          <w:sz w:val="22"/>
          <w:szCs w:val="22"/>
        </w:rPr>
        <w:t>/0</w:t>
      </w:r>
      <w:r w:rsidR="008302C0" w:rsidRPr="00783EFE">
        <w:rPr>
          <w:b/>
          <w:sz w:val="22"/>
          <w:szCs w:val="22"/>
        </w:rPr>
        <w:t>6</w:t>
      </w:r>
      <w:r w:rsidR="00AE0689" w:rsidRPr="00783EFE">
        <w:rPr>
          <w:b/>
          <w:sz w:val="22"/>
          <w:szCs w:val="22"/>
        </w:rPr>
        <w:t>/2015-</w:t>
      </w:r>
      <w:r w:rsidR="00303911" w:rsidRPr="00783EFE">
        <w:rPr>
          <w:b/>
          <w:sz w:val="22"/>
          <w:szCs w:val="22"/>
        </w:rPr>
        <w:t>29384</w:t>
      </w:r>
      <w:r w:rsidR="00AE0689" w:rsidRPr="00783EFE">
        <w:rPr>
          <w:b/>
          <w:sz w:val="22"/>
          <w:szCs w:val="22"/>
        </w:rPr>
        <w:t xml:space="preserve"> R.G./</w:t>
      </w:r>
      <w:r w:rsidR="008302C0" w:rsidRPr="00783EFE">
        <w:rPr>
          <w:b/>
          <w:sz w:val="22"/>
          <w:szCs w:val="22"/>
        </w:rPr>
        <w:t>1</w:t>
      </w:r>
      <w:r w:rsidR="00AE0689" w:rsidRPr="00783EFE">
        <w:rPr>
          <w:b/>
          <w:sz w:val="22"/>
          <w:szCs w:val="22"/>
        </w:rPr>
        <w:t>. md</w:t>
      </w:r>
      <w:proofErr w:type="gramStart"/>
      <w:r w:rsidR="00AE0689" w:rsidRPr="00783EFE">
        <w:rPr>
          <w:b/>
          <w:sz w:val="22"/>
          <w:szCs w:val="22"/>
        </w:rPr>
        <w:t>.</w:t>
      </w:r>
      <w:r w:rsidR="000B1809" w:rsidRPr="00783EFE">
        <w:rPr>
          <w:rFonts w:eastAsia="Calibri"/>
          <w:b/>
          <w:bCs/>
          <w:sz w:val="22"/>
          <w:szCs w:val="22"/>
          <w:lang w:eastAsia="en-US"/>
        </w:rPr>
        <w:t>;</w:t>
      </w:r>
      <w:proofErr w:type="gramEnd"/>
      <w:r w:rsidR="00AE0689" w:rsidRPr="00783EFE">
        <w:rPr>
          <w:b/>
          <w:sz w:val="22"/>
          <w:szCs w:val="22"/>
        </w:rPr>
        <w:t xml:space="preserve"> </w:t>
      </w:r>
      <w:r w:rsidR="00783EFE" w:rsidRPr="00783EFE">
        <w:rPr>
          <w:b/>
          <w:sz w:val="22"/>
          <w:szCs w:val="22"/>
        </w:rPr>
        <w:t>m</w:t>
      </w:r>
      <w:r w:rsidR="000B1809" w:rsidRPr="00783EFE">
        <w:rPr>
          <w:rFonts w:eastAsia="Calibri"/>
          <w:b/>
          <w:bCs/>
          <w:sz w:val="22"/>
          <w:szCs w:val="22"/>
          <w:lang w:eastAsia="en-US"/>
        </w:rPr>
        <w:t>ülga ibare: 13.06.2019-30800 R.G/1.md.</w:t>
      </w:r>
      <w:r w:rsidR="003A5BA8">
        <w:rPr>
          <w:rFonts w:eastAsia="Calibri"/>
          <w:b/>
          <w:bCs/>
          <w:sz w:val="22"/>
          <w:szCs w:val="22"/>
          <w:lang w:eastAsia="en-US"/>
        </w:rPr>
        <w:t>,</w:t>
      </w:r>
      <w:r w:rsidR="000B1809" w:rsidRPr="00783EFE">
        <w:rPr>
          <w:rFonts w:eastAsia="Calibri"/>
          <w:b/>
          <w:bCs/>
          <w:sz w:val="22"/>
          <w:szCs w:val="22"/>
          <w:lang w:eastAsia="en-US"/>
        </w:rPr>
        <w:t xml:space="preserve"> yürürlük:23.06.2019)</w:t>
      </w:r>
      <w:r w:rsidR="00783EFE">
        <w:rPr>
          <w:rFonts w:eastAsia="Calibri"/>
          <w:b/>
          <w:bCs/>
          <w:sz w:val="22"/>
          <w:szCs w:val="22"/>
          <w:lang w:eastAsia="en-US"/>
        </w:rPr>
        <w:t xml:space="preserve"> </w:t>
      </w:r>
      <w:r w:rsidRPr="00783EFE">
        <w:rPr>
          <w:sz w:val="22"/>
          <w:szCs w:val="22"/>
        </w:rPr>
        <w:t>serbest</w:t>
      </w:r>
      <w:r w:rsidRPr="00002DF4">
        <w:rPr>
          <w:sz w:val="22"/>
          <w:szCs w:val="22"/>
        </w:rPr>
        <w:t xml:space="preserve">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 xml:space="preserve">8.5.(Ek madde: </w:t>
      </w:r>
      <w:proofErr w:type="gramStart"/>
      <w:r w:rsidRPr="00002DF4">
        <w:rPr>
          <w:b/>
          <w:sz w:val="22"/>
          <w:szCs w:val="22"/>
        </w:rPr>
        <w:t>25/01/2017</w:t>
      </w:r>
      <w:proofErr w:type="gramEnd"/>
      <w:r w:rsidRPr="00002DF4">
        <w:rPr>
          <w:b/>
          <w:sz w:val="22"/>
          <w:szCs w:val="22"/>
        </w:rPr>
        <w:t>-29959 R.G./2. md.)</w:t>
      </w:r>
      <w:r w:rsidRPr="00002DF4">
        <w:rPr>
          <w:sz w:val="22"/>
          <w:szCs w:val="22"/>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72018D" w:rsidRPr="00002DF4" w:rsidRDefault="0072018D" w:rsidP="0072018D">
      <w:pPr>
        <w:widowControl w:val="0"/>
        <w:spacing w:after="120"/>
        <w:jc w:val="both"/>
        <w:rPr>
          <w:b/>
          <w:sz w:val="22"/>
          <w:szCs w:val="22"/>
        </w:rPr>
      </w:pPr>
      <w:r w:rsidRPr="00002DF4">
        <w:rPr>
          <w:b/>
          <w:sz w:val="22"/>
          <w:szCs w:val="22"/>
        </w:rPr>
        <w:t xml:space="preserve">Madde 9- Tesis, makine, teçhizat ve diğer </w:t>
      </w:r>
      <w:proofErr w:type="gramStart"/>
      <w:r w:rsidRPr="00002DF4">
        <w:rPr>
          <w:b/>
          <w:sz w:val="22"/>
          <w:szCs w:val="22"/>
        </w:rPr>
        <w:t>ekipmana</w:t>
      </w:r>
      <w:proofErr w:type="gramEnd"/>
      <w:r w:rsidRPr="00002DF4">
        <w:rPr>
          <w:b/>
          <w:sz w:val="22"/>
          <w:szCs w:val="22"/>
        </w:rPr>
        <w:t xml:space="preserve">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w:t>
      </w:r>
      <w:proofErr w:type="gramStart"/>
      <w:r w:rsidRPr="00002DF4">
        <w:rPr>
          <w:sz w:val="22"/>
          <w:szCs w:val="22"/>
        </w:rPr>
        <w:t>ekipmana</w:t>
      </w:r>
      <w:proofErr w:type="gramEnd"/>
      <w:r w:rsidRPr="00002DF4">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002DF4">
        <w:rPr>
          <w:sz w:val="22"/>
          <w:szCs w:val="22"/>
        </w:rPr>
        <w:t>ekipman</w:t>
      </w:r>
      <w:proofErr w:type="gramEnd"/>
      <w:r w:rsidRPr="00002DF4">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002DF4">
        <w:rPr>
          <w:sz w:val="22"/>
          <w:szCs w:val="22"/>
        </w:rPr>
        <w:t>ekipman</w:t>
      </w:r>
      <w:proofErr w:type="gramEnd"/>
      <w:r w:rsidRPr="00002DF4">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xml:space="preserve"> Yapım işi ihalelerinde, ihale konusu işin yürütülmesi için işyerinde bulundurulması öngörülen; tesis, makine, teçhizat ve </w:t>
      </w:r>
      <w:proofErr w:type="gramStart"/>
      <w:r w:rsidRPr="00002DF4">
        <w:rPr>
          <w:sz w:val="22"/>
          <w:szCs w:val="22"/>
        </w:rPr>
        <w:t>ekipmana</w:t>
      </w:r>
      <w:proofErr w:type="gramEnd"/>
      <w:r w:rsidRPr="00002DF4">
        <w:rPr>
          <w:sz w:val="22"/>
          <w:szCs w:val="22"/>
        </w:rPr>
        <w:t xml:space="preserve">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lastRenderedPageBreak/>
        <w:t>10.1.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6 md.)</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6 md.)</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md</w:t>
      </w:r>
      <w:proofErr w:type="gramStart"/>
      <w:r w:rsidR="00AE0689" w:rsidRPr="003A5BA8">
        <w:rPr>
          <w:b/>
          <w:sz w:val="22"/>
          <w:szCs w:val="22"/>
        </w:rPr>
        <w:t>.</w:t>
      </w:r>
      <w:r w:rsidR="008A770B" w:rsidRPr="003A5BA8">
        <w:rPr>
          <w:rFonts w:eastAsia="Calibri"/>
          <w:b/>
          <w:bCs/>
          <w:sz w:val="22"/>
          <w:szCs w:val="22"/>
          <w:lang w:eastAsia="en-US"/>
        </w:rPr>
        <w:t>;</w:t>
      </w:r>
      <w:proofErr w:type="gramEnd"/>
      <w:r w:rsidR="003A5BA8">
        <w:rPr>
          <w:rFonts w:eastAsia="Calibri"/>
          <w:b/>
          <w:bCs/>
          <w:sz w:val="22"/>
          <w:szCs w:val="22"/>
          <w:lang w:eastAsia="en-US"/>
        </w:rPr>
        <w:t xml:space="preserve"> </w:t>
      </w:r>
      <w:r w:rsidR="003A5BA8" w:rsidRPr="003A5BA8">
        <w:rPr>
          <w:rFonts w:eastAsia="Calibri"/>
          <w:b/>
          <w:bCs/>
          <w:sz w:val="22"/>
          <w:szCs w:val="22"/>
          <w:lang w:eastAsia="en-US"/>
        </w:rPr>
        <w:t>m</w:t>
      </w:r>
      <w:r w:rsidR="008A770B" w:rsidRPr="003A5BA8">
        <w:rPr>
          <w:rFonts w:eastAsia="Calibri"/>
          <w:b/>
          <w:bCs/>
          <w:sz w:val="22"/>
          <w:szCs w:val="22"/>
          <w:lang w:eastAsia="en-US"/>
        </w:rPr>
        <w:t>ülga ibare:</w:t>
      </w:r>
      <w:r w:rsidR="008A770B">
        <w:rPr>
          <w:rFonts w:eastAsia="Calibri"/>
          <w:b/>
          <w:bCs/>
          <w:sz w:val="22"/>
          <w:szCs w:val="22"/>
          <w:lang w:eastAsia="en-US"/>
        </w:rPr>
        <w:t xml:space="preserve"> 13.06.2019-30800 R.G/2</w:t>
      </w:r>
      <w:r w:rsidR="008A770B" w:rsidRPr="0022240E">
        <w:rPr>
          <w:rFonts w:eastAsia="Calibri"/>
          <w:b/>
          <w:bCs/>
          <w:sz w:val="22"/>
          <w:szCs w:val="22"/>
          <w:lang w:eastAsia="en-US"/>
        </w:rPr>
        <w:t>.md.</w:t>
      </w:r>
      <w:r w:rsidR="003A5BA8">
        <w:rPr>
          <w:rFonts w:eastAsia="Calibri"/>
          <w:b/>
          <w:bCs/>
          <w:sz w:val="22"/>
          <w:szCs w:val="22"/>
          <w:lang w:eastAsia="en-US"/>
        </w:rPr>
        <w:t>,</w:t>
      </w:r>
      <w:r w:rsidR="008A770B" w:rsidRPr="0022240E">
        <w:rPr>
          <w:rFonts w:eastAsia="Calibri"/>
          <w:b/>
          <w:bCs/>
          <w:sz w:val="22"/>
          <w:szCs w:val="22"/>
          <w:lang w:eastAsia="en-US"/>
        </w:rPr>
        <w:t xml:space="preserve"> </w:t>
      </w:r>
      <w:r w:rsidR="008A770B" w:rsidRPr="003A5BA8">
        <w:rPr>
          <w:rFonts w:eastAsia="Calibri"/>
          <w:b/>
          <w:bCs/>
          <w:sz w:val="22"/>
          <w:szCs w:val="22"/>
          <w:lang w:eastAsia="en-US"/>
        </w:rPr>
        <w:t>yü</w:t>
      </w:r>
      <w:r w:rsidR="008A770B" w:rsidRPr="0022240E">
        <w:rPr>
          <w:rFonts w:eastAsia="Calibri"/>
          <w:b/>
          <w:bCs/>
          <w:sz w:val="22"/>
          <w:szCs w:val="22"/>
          <w:lang w:eastAsia="en-US"/>
        </w:rPr>
        <w:t>rürlük:</w:t>
      </w:r>
      <w:r w:rsidR="008A770B">
        <w:rPr>
          <w:rFonts w:eastAsia="Calibri"/>
          <w:b/>
          <w:bCs/>
          <w:sz w:val="22"/>
          <w:szCs w:val="22"/>
          <w:lang w:eastAsia="en-US"/>
        </w:rPr>
        <w:t>23</w:t>
      </w:r>
      <w:r w:rsidR="008A770B" w:rsidRPr="0022240E">
        <w:rPr>
          <w:rFonts w:eastAsia="Calibri"/>
          <w:b/>
          <w:bCs/>
          <w:sz w:val="22"/>
          <w:szCs w:val="22"/>
          <w:lang w:eastAsia="en-US"/>
        </w:rPr>
        <w:t>.0</w:t>
      </w:r>
      <w:r w:rsidR="008A770B">
        <w:rPr>
          <w:rFonts w:eastAsia="Calibri"/>
          <w:b/>
          <w:bCs/>
          <w:sz w:val="22"/>
          <w:szCs w:val="22"/>
          <w:lang w:eastAsia="en-US"/>
        </w:rPr>
        <w:t>6</w:t>
      </w:r>
      <w:r w:rsidR="008A770B" w:rsidRPr="0022240E">
        <w:rPr>
          <w:rFonts w:eastAsia="Calibri"/>
          <w:b/>
          <w:bCs/>
          <w:sz w:val="22"/>
          <w:szCs w:val="22"/>
          <w:lang w:eastAsia="en-US"/>
        </w:rPr>
        <w:t>.2019)</w:t>
      </w:r>
      <w:r w:rsidR="00AE0689" w:rsidRPr="00002DF4">
        <w:rPr>
          <w:b/>
          <w:sz w:val="22"/>
          <w:szCs w:val="22"/>
        </w:rPr>
        <w:t>)</w:t>
      </w:r>
      <w:r w:rsidR="008A770B" w:rsidRPr="00002DF4" w:rsidDel="008A770B">
        <w:rPr>
          <w:bCs/>
          <w:sz w:val="22"/>
          <w:szCs w:val="22"/>
        </w:rPr>
        <w:t xml:space="preserve"> </w:t>
      </w:r>
      <w:r w:rsidRPr="00002DF4">
        <w:rPr>
          <w:sz w:val="22"/>
          <w:szCs w:val="22"/>
        </w:rPr>
        <w:t xml:space="preserve">yeminli mali müşavir veya serbest muhasebeci mali müşavirce standart forma uygun olarak düzenlenen belgeyi de sunabileceklerdir. Bu belgeler </w:t>
      </w:r>
      <w:proofErr w:type="gramStart"/>
      <w:r w:rsidRPr="00002DF4">
        <w:rPr>
          <w:sz w:val="22"/>
          <w:szCs w:val="22"/>
        </w:rPr>
        <w:t>dışında,bilançoda</w:t>
      </w:r>
      <w:proofErr w:type="gramEnd"/>
      <w:r w:rsidRPr="00002DF4">
        <w:rPr>
          <w:sz w:val="22"/>
          <w:szCs w:val="22"/>
        </w:rPr>
        <w:t xml:space="preserve"> aranan kriterlerin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6 md.)</w:t>
      </w:r>
      <w:r w:rsidRPr="00002DF4">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İş hacmini göstermek üzere aday veya isteklilerin başvuru veya teklifleri ile birlikte toplam ciroyu gösteren gelir tablosunu ya da</w:t>
      </w:r>
      <w:r w:rsidRPr="00855B9A">
        <w:rPr>
          <w:sz w:val="22"/>
          <w:szCs w:val="22"/>
        </w:rPr>
        <w:t xml:space="preserve"> </w:t>
      </w:r>
      <w:r w:rsidR="008A770B" w:rsidRPr="00855B9A">
        <w:rPr>
          <w:sz w:val="22"/>
          <w:szCs w:val="22"/>
        </w:rPr>
        <w:t>(</w:t>
      </w:r>
      <w:r w:rsidR="008A770B" w:rsidRPr="00855B9A">
        <w:rPr>
          <w:rFonts w:eastAsia="Calibri"/>
          <w:b/>
          <w:bCs/>
          <w:sz w:val="22"/>
          <w:szCs w:val="22"/>
          <w:lang w:eastAsia="en-US"/>
        </w:rPr>
        <w:t>Değişik ibare: 13.06.2019-30800 R.G/3.md</w:t>
      </w:r>
      <w:proofErr w:type="gramStart"/>
      <w:r w:rsidR="008A770B" w:rsidRPr="00855B9A">
        <w:rPr>
          <w:rFonts w:eastAsia="Calibri"/>
          <w:b/>
          <w:bCs/>
          <w:sz w:val="22"/>
          <w:szCs w:val="22"/>
          <w:lang w:eastAsia="en-US"/>
        </w:rPr>
        <w:t>.;</w:t>
      </w:r>
      <w:proofErr w:type="gramEnd"/>
      <w:r w:rsidR="008A770B" w:rsidRPr="00855B9A">
        <w:rPr>
          <w:rFonts w:eastAsia="Calibri"/>
          <w:b/>
          <w:bCs/>
          <w:sz w:val="22"/>
          <w:szCs w:val="22"/>
          <w:lang w:eastAsia="en-US"/>
        </w:rPr>
        <w:t xml:space="preserve"> yürürlük:23.06.2019)</w:t>
      </w:r>
      <w:r w:rsidR="008A770B" w:rsidRPr="00855B9A">
        <w:rPr>
          <w:sz w:val="22"/>
          <w:szCs w:val="22"/>
        </w:rPr>
        <w:t xml:space="preserve"> ihale konusu iş ile ilgili ciroyu gösteren standart forma uygun belgeyi</w:t>
      </w:r>
      <w:r w:rsidR="00855B9A">
        <w:rPr>
          <w:sz w:val="22"/>
          <w:szCs w:val="22"/>
        </w:rPr>
        <w:t xml:space="preserve"> </w:t>
      </w:r>
      <w:r w:rsidRPr="00855B9A">
        <w:rPr>
          <w:sz w:val="22"/>
          <w:szCs w:val="22"/>
        </w:rPr>
        <w:t>sunması zorunludur. Bu çerçevede,</w:t>
      </w:r>
      <w:r w:rsidR="0072303A" w:rsidRPr="00855B9A">
        <w:rPr>
          <w:rFonts w:eastAsia="Calibri"/>
          <w:b/>
          <w:bCs/>
          <w:sz w:val="22"/>
          <w:szCs w:val="22"/>
          <w:lang w:eastAsia="en-US"/>
        </w:rPr>
        <w:t xml:space="preserve"> (Ek ibare: 13.</w:t>
      </w:r>
      <w:r w:rsidR="0072303A">
        <w:rPr>
          <w:rFonts w:eastAsia="Calibri"/>
          <w:b/>
          <w:bCs/>
          <w:sz w:val="22"/>
          <w:szCs w:val="22"/>
          <w:lang w:eastAsia="en-US"/>
        </w:rPr>
        <w:t>06.2019-30800 R.G/3</w:t>
      </w:r>
      <w:r w:rsidR="0072303A" w:rsidRPr="0022240E">
        <w:rPr>
          <w:rFonts w:eastAsia="Calibri"/>
          <w:b/>
          <w:bCs/>
          <w:sz w:val="22"/>
          <w:szCs w:val="22"/>
          <w:lang w:eastAsia="en-US"/>
        </w:rPr>
        <w:t>.md</w:t>
      </w:r>
      <w:proofErr w:type="gramStart"/>
      <w:r w:rsidR="0072303A" w:rsidRPr="0022240E">
        <w:rPr>
          <w:rFonts w:eastAsia="Calibri"/>
          <w:b/>
          <w:bCs/>
          <w:sz w:val="22"/>
          <w:szCs w:val="22"/>
          <w:lang w:eastAsia="en-US"/>
        </w:rPr>
        <w:t>.;</w:t>
      </w:r>
      <w:proofErr w:type="gramEnd"/>
      <w:r w:rsidR="0072303A" w:rsidRPr="0022240E">
        <w:rPr>
          <w:rFonts w:eastAsia="Calibri"/>
          <w:b/>
          <w:bCs/>
          <w:sz w:val="22"/>
          <w:szCs w:val="22"/>
          <w:lang w:eastAsia="en-US"/>
        </w:rPr>
        <w:t xml:space="preserve"> </w:t>
      </w:r>
      <w:r w:rsidR="0072303A" w:rsidRPr="00855B9A">
        <w:rPr>
          <w:rFonts w:eastAsia="Calibri"/>
          <w:b/>
          <w:bCs/>
          <w:sz w:val="22"/>
          <w:szCs w:val="22"/>
          <w:lang w:eastAsia="en-US"/>
        </w:rPr>
        <w:t>y</w:t>
      </w:r>
      <w:r w:rsidR="0072303A" w:rsidRPr="0022240E">
        <w:rPr>
          <w:rFonts w:eastAsia="Calibri"/>
          <w:b/>
          <w:bCs/>
          <w:sz w:val="22"/>
          <w:szCs w:val="22"/>
          <w:lang w:eastAsia="en-US"/>
        </w:rPr>
        <w:t>ürürlük:</w:t>
      </w:r>
      <w:r w:rsidR="0072303A">
        <w:rPr>
          <w:rFonts w:eastAsia="Calibri"/>
          <w:b/>
          <w:bCs/>
          <w:sz w:val="22"/>
          <w:szCs w:val="22"/>
          <w:lang w:eastAsia="en-US"/>
        </w:rPr>
        <w:t>23</w:t>
      </w:r>
      <w:r w:rsidR="0072303A" w:rsidRPr="0022240E">
        <w:rPr>
          <w:rFonts w:eastAsia="Calibri"/>
          <w:b/>
          <w:bCs/>
          <w:sz w:val="22"/>
          <w:szCs w:val="22"/>
          <w:lang w:eastAsia="en-US"/>
        </w:rPr>
        <w:t>.0</w:t>
      </w:r>
      <w:r w:rsidR="0072303A">
        <w:rPr>
          <w:rFonts w:eastAsia="Calibri"/>
          <w:b/>
          <w:bCs/>
          <w:sz w:val="22"/>
          <w:szCs w:val="22"/>
          <w:lang w:eastAsia="en-US"/>
        </w:rPr>
        <w:t>6</w:t>
      </w:r>
      <w:r w:rsidR="0072303A" w:rsidRPr="0022240E">
        <w:rPr>
          <w:rFonts w:eastAsia="Calibri"/>
          <w:b/>
          <w:bCs/>
          <w:sz w:val="22"/>
          <w:szCs w:val="22"/>
          <w:lang w:eastAsia="en-US"/>
        </w:rPr>
        <w:t>.2019)</w:t>
      </w:r>
      <w:r w:rsidRPr="00002DF4">
        <w:rPr>
          <w:sz w:val="22"/>
          <w:szCs w:val="22"/>
        </w:rPr>
        <w:t xml:space="preserve"> </w:t>
      </w:r>
      <w:r w:rsidR="0072303A" w:rsidRPr="009209A1">
        <w:rPr>
          <w:color w:val="000000"/>
          <w:sz w:val="22"/>
          <w:szCs w:val="22"/>
        </w:rPr>
        <w:t>idarece yalnızca yapım işleri cirosunu gösteren belgenin istendiği yapım işi ihaleleri hariç olmak üzere,</w:t>
      </w:r>
      <w:r w:rsidR="0072303A">
        <w:rPr>
          <w:color w:val="000000"/>
          <w:sz w:val="22"/>
          <w:szCs w:val="22"/>
        </w:rPr>
        <w:t xml:space="preserve"> </w:t>
      </w:r>
      <w:r w:rsidRPr="00002DF4">
        <w:rPr>
          <w:sz w:val="22"/>
          <w:szCs w:val="22"/>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855B9A">
        <w:rPr>
          <w:b/>
          <w:sz w:val="22"/>
          <w:szCs w:val="22"/>
        </w:rPr>
        <w:t>.</w:t>
      </w:r>
      <w:r w:rsidRPr="00855B9A">
        <w:rPr>
          <w:sz w:val="22"/>
          <w:szCs w:val="22"/>
        </w:rPr>
        <w:t> </w:t>
      </w:r>
      <w:r w:rsidR="00591FF8" w:rsidRPr="00855B9A">
        <w:rPr>
          <w:sz w:val="22"/>
          <w:szCs w:val="22"/>
        </w:rPr>
        <w:t>(</w:t>
      </w:r>
      <w:r w:rsidR="00591FF8" w:rsidRPr="00855B9A">
        <w:rPr>
          <w:rFonts w:eastAsia="Calibri"/>
          <w:b/>
          <w:bCs/>
          <w:sz w:val="22"/>
          <w:szCs w:val="22"/>
          <w:lang w:eastAsia="en-US"/>
        </w:rPr>
        <w:t>Mülga madde:</w:t>
      </w:r>
      <w:r w:rsidR="00591FF8">
        <w:rPr>
          <w:rFonts w:eastAsia="Calibri"/>
          <w:b/>
          <w:bCs/>
          <w:sz w:val="22"/>
          <w:szCs w:val="22"/>
          <w:lang w:eastAsia="en-US"/>
        </w:rPr>
        <w:t xml:space="preserve"> 13.06.2019-30800 R.G/4</w:t>
      </w:r>
      <w:r w:rsidR="00591FF8" w:rsidRPr="0022240E">
        <w:rPr>
          <w:rFonts w:eastAsia="Calibri"/>
          <w:b/>
          <w:bCs/>
          <w:sz w:val="22"/>
          <w:szCs w:val="22"/>
          <w:lang w:eastAsia="en-US"/>
        </w:rPr>
        <w:t>.md</w:t>
      </w:r>
      <w:proofErr w:type="gramStart"/>
      <w:r w:rsidR="00591FF8" w:rsidRPr="00E91D33">
        <w:rPr>
          <w:rFonts w:eastAsia="Calibri"/>
          <w:b/>
          <w:bCs/>
          <w:sz w:val="22"/>
          <w:szCs w:val="22"/>
          <w:lang w:eastAsia="en-US"/>
        </w:rPr>
        <w:t>.;</w:t>
      </w:r>
      <w:proofErr w:type="gramEnd"/>
      <w:r w:rsidR="00591FF8" w:rsidRPr="00E91D33">
        <w:rPr>
          <w:rFonts w:eastAsia="Calibri"/>
          <w:b/>
          <w:bCs/>
          <w:sz w:val="22"/>
          <w:szCs w:val="22"/>
          <w:lang w:eastAsia="en-US"/>
        </w:rPr>
        <w:t xml:space="preserve"> yürürlük</w:t>
      </w:r>
      <w:r w:rsidR="00591FF8" w:rsidRPr="0022240E">
        <w:rPr>
          <w:rFonts w:eastAsia="Calibri"/>
          <w:b/>
          <w:bCs/>
          <w:sz w:val="22"/>
          <w:szCs w:val="22"/>
          <w:lang w:eastAsia="en-US"/>
        </w:rPr>
        <w:t>:</w:t>
      </w:r>
      <w:r w:rsidR="00591FF8">
        <w:rPr>
          <w:rFonts w:eastAsia="Calibri"/>
          <w:b/>
          <w:bCs/>
          <w:sz w:val="22"/>
          <w:szCs w:val="22"/>
          <w:lang w:eastAsia="en-US"/>
        </w:rPr>
        <w:t>23</w:t>
      </w:r>
      <w:r w:rsidR="00591FF8" w:rsidRPr="0022240E">
        <w:rPr>
          <w:rFonts w:eastAsia="Calibri"/>
          <w:b/>
          <w:bCs/>
          <w:sz w:val="22"/>
          <w:szCs w:val="22"/>
          <w:lang w:eastAsia="en-US"/>
        </w:rPr>
        <w:t>.0</w:t>
      </w:r>
      <w:r w:rsidR="00591FF8">
        <w:rPr>
          <w:rFonts w:eastAsia="Calibri"/>
          <w:b/>
          <w:bCs/>
          <w:sz w:val="22"/>
          <w:szCs w:val="22"/>
          <w:lang w:eastAsia="en-US"/>
        </w:rPr>
        <w:t>6</w:t>
      </w:r>
      <w:r w:rsidR="00591FF8" w:rsidRPr="0022240E">
        <w:rPr>
          <w:rFonts w:eastAsia="Calibri"/>
          <w:b/>
          <w:bCs/>
          <w:sz w:val="22"/>
          <w:szCs w:val="22"/>
          <w:lang w:eastAsia="en-US"/>
        </w:rPr>
        <w:t>.2019)</w:t>
      </w:r>
      <w:r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 xml:space="preserve">Madde 10/A- (Ek madde: </w:t>
      </w:r>
      <w:proofErr w:type="gramStart"/>
      <w:r w:rsidRPr="00002DF4">
        <w:rPr>
          <w:b/>
          <w:sz w:val="22"/>
          <w:szCs w:val="22"/>
        </w:rPr>
        <w:t>04/03/2017</w:t>
      </w:r>
      <w:proofErr w:type="gramEnd"/>
      <w:r w:rsidRPr="00002DF4">
        <w:rPr>
          <w:b/>
          <w:sz w:val="22"/>
          <w:szCs w:val="22"/>
        </w:rPr>
        <w:t>-29997 R.G./1. md.)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sz w:val="22"/>
          <w:szCs w:val="22"/>
        </w:rPr>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soyad/ticaret unvanı, T.C. kimlik numarası/vergi kimlik numarası ile ortaklık oranları (halka arz edilen hisseler hariç); “tüzel kişilerin yönetimindeki görevliler” ifadesinden ise, teklif veya başvuru mektubu ya da sözleşmeyi imzalayanlar da </w:t>
      </w:r>
      <w:proofErr w:type="gramStart"/>
      <w:r w:rsidRPr="00002DF4">
        <w:rPr>
          <w:sz w:val="22"/>
          <w:szCs w:val="22"/>
        </w:rPr>
        <w:t>dahil</w:t>
      </w:r>
      <w:proofErr w:type="gramEnd"/>
      <w:r w:rsidRPr="00002DF4">
        <w:rPr>
          <w:sz w:val="22"/>
          <w:szCs w:val="22"/>
        </w:rPr>
        <w:t xml:space="preserve"> olmak üzere tüzel kişilikteki yönetim, temsil ve ilzama yetkili kişiler anlaşılır.</w:t>
      </w:r>
    </w:p>
    <w:p w:rsidR="0072018D" w:rsidRPr="00002DF4" w:rsidRDefault="0072018D" w:rsidP="0072018D">
      <w:pPr>
        <w:widowControl w:val="0"/>
        <w:spacing w:after="120"/>
        <w:jc w:val="both"/>
        <w:rPr>
          <w:b/>
          <w:sz w:val="22"/>
          <w:szCs w:val="22"/>
        </w:rPr>
      </w:pPr>
      <w:r w:rsidRPr="00002DF4">
        <w:rPr>
          <w:b/>
          <w:sz w:val="22"/>
          <w:szCs w:val="22"/>
        </w:rPr>
        <w:lastRenderedPageBreak/>
        <w:t>Madde 11</w:t>
      </w:r>
      <w:r w:rsidR="00077F43">
        <w:rPr>
          <w:rStyle w:val="DipnotBavurusu"/>
          <w:b/>
          <w:sz w:val="22"/>
          <w:szCs w:val="22"/>
        </w:rPr>
        <w:footnoteReference w:id="1"/>
      </w:r>
      <w:r w:rsidRPr="00002DF4">
        <w:rPr>
          <w:b/>
          <w:sz w:val="22"/>
          <w:szCs w:val="22"/>
        </w:rPr>
        <w:t xml:space="preserve">-Ortaklık durum belgesi </w:t>
      </w:r>
    </w:p>
    <w:p w:rsidR="0072018D" w:rsidRPr="00002DF4" w:rsidRDefault="0072018D" w:rsidP="0072018D">
      <w:pPr>
        <w:widowControl w:val="0"/>
        <w:spacing w:after="120"/>
        <w:jc w:val="both"/>
        <w:rPr>
          <w:sz w:val="22"/>
          <w:szCs w:val="22"/>
        </w:rPr>
      </w:pPr>
      <w:r w:rsidRPr="00002DF4">
        <w:rPr>
          <w:b/>
          <w:sz w:val="22"/>
          <w:szCs w:val="22"/>
        </w:rPr>
        <w:t>11.1.</w:t>
      </w:r>
      <w:r w:rsidRPr="00002DF4">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BA34EB" w:rsidRDefault="0072018D" w:rsidP="0072018D">
      <w:pPr>
        <w:widowControl w:val="0"/>
        <w:spacing w:after="120"/>
        <w:jc w:val="both"/>
        <w:rPr>
          <w:sz w:val="22"/>
          <w:szCs w:val="22"/>
        </w:rPr>
      </w:pPr>
      <w:r w:rsidRPr="00002DF4">
        <w:rPr>
          <w:b/>
          <w:sz w:val="22"/>
          <w:szCs w:val="22"/>
        </w:rPr>
        <w:t>11.2.</w:t>
      </w:r>
      <w:r w:rsidRPr="00002DF4">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BA34EB">
        <w:rPr>
          <w:rFonts w:eastAsia="ヒラギノ明朝 Pro W3"/>
          <w:b/>
          <w:sz w:val="22"/>
          <w:szCs w:val="22"/>
        </w:rPr>
        <w:t>(Ek ibare:</w:t>
      </w:r>
      <w:r w:rsidR="008302C0" w:rsidRPr="00BA34EB">
        <w:rPr>
          <w:b/>
          <w:sz w:val="22"/>
          <w:szCs w:val="22"/>
        </w:rPr>
        <w:t>12/6</w:t>
      </w:r>
      <w:r w:rsidR="00AE0689" w:rsidRPr="00BA34EB">
        <w:rPr>
          <w:b/>
          <w:sz w:val="22"/>
          <w:szCs w:val="22"/>
        </w:rPr>
        <w:t>/2015-</w:t>
      </w:r>
      <w:r w:rsidR="00303911" w:rsidRPr="00BA34EB">
        <w:rPr>
          <w:b/>
          <w:sz w:val="22"/>
          <w:szCs w:val="22"/>
        </w:rPr>
        <w:t>29384</w:t>
      </w:r>
      <w:r w:rsidR="00AE0689" w:rsidRPr="00BA34EB">
        <w:rPr>
          <w:b/>
          <w:sz w:val="22"/>
          <w:szCs w:val="22"/>
        </w:rPr>
        <w:t xml:space="preserve"> R.G./</w:t>
      </w:r>
      <w:r w:rsidR="008302C0" w:rsidRPr="00BA34EB">
        <w:rPr>
          <w:b/>
          <w:sz w:val="22"/>
          <w:szCs w:val="22"/>
        </w:rPr>
        <w:t>3</w:t>
      </w:r>
      <w:r w:rsidR="00AE0689" w:rsidRPr="00BA34EB">
        <w:rPr>
          <w:b/>
          <w:sz w:val="22"/>
          <w:szCs w:val="22"/>
        </w:rPr>
        <w:t>. md</w:t>
      </w:r>
      <w:proofErr w:type="gramStart"/>
      <w:r w:rsidR="00AE0689" w:rsidRPr="00BA34EB">
        <w:rPr>
          <w:b/>
          <w:sz w:val="22"/>
          <w:szCs w:val="22"/>
        </w:rPr>
        <w:t>.</w:t>
      </w:r>
      <w:r w:rsidR="00591FF8" w:rsidRPr="00BA34EB">
        <w:rPr>
          <w:rFonts w:eastAsia="Calibri"/>
          <w:b/>
          <w:bCs/>
          <w:sz w:val="22"/>
          <w:szCs w:val="22"/>
          <w:lang w:eastAsia="en-US"/>
        </w:rPr>
        <w:t>;</w:t>
      </w:r>
      <w:proofErr w:type="gramEnd"/>
      <w:r w:rsidR="00BA34EB" w:rsidRPr="00BA34EB">
        <w:rPr>
          <w:rFonts w:eastAsia="Calibri"/>
          <w:b/>
          <w:bCs/>
          <w:sz w:val="22"/>
          <w:szCs w:val="22"/>
          <w:lang w:eastAsia="en-US"/>
        </w:rPr>
        <w:t xml:space="preserve"> m</w:t>
      </w:r>
      <w:r w:rsidR="00591FF8" w:rsidRPr="00BA34EB">
        <w:rPr>
          <w:rFonts w:eastAsia="Calibri"/>
          <w:b/>
          <w:bCs/>
          <w:sz w:val="22"/>
          <w:szCs w:val="22"/>
          <w:lang w:eastAsia="en-US"/>
        </w:rPr>
        <w:t>ülga ibare: 13.06.2019-30800 R.G/5.md.</w:t>
      </w:r>
      <w:r w:rsidR="00BA34EB" w:rsidRPr="00BA34EB">
        <w:rPr>
          <w:rFonts w:eastAsia="Calibri"/>
          <w:b/>
          <w:bCs/>
          <w:sz w:val="22"/>
          <w:szCs w:val="22"/>
          <w:lang w:eastAsia="en-US"/>
        </w:rPr>
        <w:t>,</w:t>
      </w:r>
      <w:r w:rsidR="00591FF8" w:rsidRPr="00BA34EB">
        <w:rPr>
          <w:rFonts w:eastAsia="Calibri"/>
          <w:b/>
          <w:bCs/>
          <w:sz w:val="22"/>
          <w:szCs w:val="22"/>
          <w:lang w:eastAsia="en-US"/>
        </w:rPr>
        <w:t xml:space="preserve"> yürürlük:23.06.2019</w:t>
      </w:r>
      <w:r w:rsidR="00AE0689" w:rsidRPr="00BA34EB">
        <w:rPr>
          <w:b/>
          <w:sz w:val="22"/>
          <w:szCs w:val="22"/>
        </w:rPr>
        <w:t>)</w:t>
      </w:r>
      <w:r w:rsidR="00591FF8" w:rsidRPr="00BA34EB" w:rsidDel="00591FF8">
        <w:rPr>
          <w:bCs/>
          <w:sz w:val="22"/>
          <w:szCs w:val="22"/>
        </w:rPr>
        <w:t xml:space="preserve"> </w:t>
      </w:r>
      <w:r w:rsidRPr="00BA34EB">
        <w:rPr>
          <w:sz w:val="22"/>
          <w:szCs w:val="22"/>
        </w:rPr>
        <w:t>YMM, SMMM ya da ticaret ve sanayi odası/ticaret odası bünyesinde bulunan ticaret sicil memurlukları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xml:space="preserve"> İhale Uygulama Yönetmeliklerinde mesleki ve teknik yeterliğe ilişkin belgelerin taşıması gereken </w:t>
      </w:r>
      <w:proofErr w:type="gramStart"/>
      <w:r w:rsidRPr="00002DF4">
        <w:rPr>
          <w:sz w:val="22"/>
          <w:szCs w:val="22"/>
        </w:rPr>
        <w:t>kriterler</w:t>
      </w:r>
      <w:proofErr w:type="gramEnd"/>
      <w:r w:rsidRPr="00002DF4">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002DF4">
        <w:rPr>
          <w:sz w:val="22"/>
          <w:szCs w:val="22"/>
        </w:rPr>
        <w:t>kriteri</w:t>
      </w:r>
      <w:proofErr w:type="gramEnd"/>
      <w:r w:rsidRPr="00002DF4">
        <w:rPr>
          <w:sz w:val="22"/>
          <w:szCs w:val="22"/>
        </w:rPr>
        <w:t xml:space="preserve">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 xml:space="preserve">(Değişik: </w:t>
      </w:r>
      <w:proofErr w:type="gramStart"/>
      <w:r w:rsidR="00DF0127" w:rsidRPr="00002DF4">
        <w:rPr>
          <w:b/>
          <w:sz w:val="22"/>
          <w:szCs w:val="22"/>
        </w:rPr>
        <w:t>16/8/2014</w:t>
      </w:r>
      <w:proofErr w:type="gramEnd"/>
      <w:r w:rsidR="00DF0127" w:rsidRPr="00002DF4">
        <w:rPr>
          <w:b/>
          <w:sz w:val="22"/>
          <w:szCs w:val="22"/>
        </w:rPr>
        <w:t>-29090 R.G./ 2. md.)</w:t>
      </w:r>
      <w:r w:rsidRPr="00002DF4">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gramStart"/>
      <w:r w:rsidRPr="00002DF4">
        <w:rPr>
          <w:sz w:val="22"/>
          <w:szCs w:val="22"/>
        </w:rPr>
        <w:t>olacaktır.</w:t>
      </w:r>
      <w:r w:rsidR="00DF0127" w:rsidRPr="00002DF4">
        <w:rPr>
          <w:sz w:val="22"/>
          <w:szCs w:val="22"/>
        </w:rPr>
        <w:t>Ancak</w:t>
      </w:r>
      <w:proofErr w:type="gramEnd"/>
      <w:r w:rsidR="00DF0127" w:rsidRPr="00002DF4">
        <w:rPr>
          <w:sz w:val="22"/>
          <w:szCs w:val="22"/>
        </w:rPr>
        <w:t xml:space="preserve">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lastRenderedPageBreak/>
        <w:t>13.1.1.4.</w:t>
      </w:r>
      <w:r w:rsidRPr="00002DF4">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002DF4" w:rsidRDefault="0072018D" w:rsidP="0072018D">
      <w:pPr>
        <w:widowControl w:val="0"/>
        <w:spacing w:after="120"/>
        <w:jc w:val="both"/>
        <w:rPr>
          <w:sz w:val="22"/>
          <w:szCs w:val="22"/>
        </w:rPr>
      </w:pPr>
      <w:r w:rsidRPr="00002DF4">
        <w:rPr>
          <w:b/>
          <w:bCs/>
          <w:sz w:val="22"/>
          <w:szCs w:val="22"/>
        </w:rPr>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7 md.)</w:t>
      </w:r>
      <w:r w:rsidRPr="00002DF4">
        <w:rPr>
          <w:sz w:val="22"/>
          <w:szCs w:val="22"/>
        </w:rPr>
        <w:t>  17.12.2009 tarihli ve 27435 sayılı Resmi Gazetede yayımlanan 7.12.2009 tarihli ve 2009/</w:t>
      </w:r>
      <w:proofErr w:type="gramStart"/>
      <w:r w:rsidRPr="00002DF4">
        <w:rPr>
          <w:sz w:val="22"/>
          <w:szCs w:val="22"/>
        </w:rPr>
        <w:t>DK.D</w:t>
      </w:r>
      <w:proofErr w:type="gramEnd"/>
      <w:r w:rsidRPr="00002DF4">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r w:rsidRPr="00002DF4">
        <w:rPr>
          <w:b/>
          <w:sz w:val="22"/>
          <w:szCs w:val="22"/>
        </w:rPr>
        <w:t>13.2.1.</w:t>
      </w:r>
      <w:r w:rsidRPr="00002DF4">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proofErr w:type="gramStart"/>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proofErr w:type="gramEnd"/>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proofErr w:type="gramStart"/>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proofErr w:type="gramEnd"/>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md.)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lastRenderedPageBreak/>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t>14.1.</w:t>
      </w:r>
      <w:r w:rsidRPr="00002DF4">
        <w:rPr>
          <w:b/>
          <w:sz w:val="22"/>
          <w:szCs w:val="22"/>
        </w:rPr>
        <w:t> </w:t>
      </w:r>
      <w:r w:rsidRPr="00002DF4">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002DF4">
        <w:rPr>
          <w:i w:val="0"/>
          <w:sz w:val="22"/>
          <w:szCs w:val="22"/>
        </w:rPr>
        <w:t>dahilinde</w:t>
      </w:r>
      <w:proofErr w:type="gramEnd"/>
      <w:r w:rsidRPr="00002DF4">
        <w:rPr>
          <w:i w:val="0"/>
          <w:sz w:val="22"/>
          <w:szCs w:val="22"/>
        </w:rPr>
        <w:t xml:space="preserve"> Kuruma gönderilmesinden ibarettir. </w:t>
      </w:r>
    </w:p>
    <w:p w:rsidR="00F22A0F" w:rsidRPr="00F22A0F" w:rsidRDefault="0072018D" w:rsidP="00A3775D">
      <w:pPr>
        <w:widowControl w:val="0"/>
        <w:spacing w:after="120"/>
        <w:jc w:val="both"/>
        <w:rPr>
          <w:b/>
          <w:bCs/>
          <w:color w:val="000000"/>
          <w:sz w:val="22"/>
          <w:szCs w:val="22"/>
        </w:rPr>
      </w:pPr>
      <w:r w:rsidRPr="00002DF4">
        <w:rPr>
          <w:b/>
          <w:sz w:val="22"/>
          <w:szCs w:val="22"/>
        </w:rPr>
        <w:t>Madde 15-Dokümana ilişkin hususlar</w:t>
      </w:r>
      <w:r w:rsidR="00A3775D">
        <w:rPr>
          <w:b/>
          <w:sz w:val="22"/>
          <w:szCs w:val="22"/>
        </w:rPr>
        <w:t xml:space="preserve"> </w:t>
      </w:r>
      <w:r w:rsidR="00F22A0F" w:rsidRPr="00F22A0F">
        <w:rPr>
          <w:rFonts w:eastAsia="ヒラギノ明朝 Pro W3"/>
          <w:b/>
          <w:bCs/>
          <w:color w:val="000000"/>
          <w:sz w:val="22"/>
          <w:szCs w:val="22"/>
        </w:rPr>
        <w:t>(</w:t>
      </w:r>
      <w:r w:rsidR="00F22A0F">
        <w:rPr>
          <w:rFonts w:eastAsia="ヒラギノ明朝 Pro W3"/>
          <w:b/>
          <w:bCs/>
          <w:color w:val="000000"/>
          <w:sz w:val="22"/>
          <w:szCs w:val="22"/>
        </w:rPr>
        <w:t>Değişik: 16.03.2019-30716 R</w:t>
      </w:r>
      <w:r w:rsidR="00F22A0F" w:rsidRPr="00F22A0F">
        <w:rPr>
          <w:rFonts w:eastAsia="ヒラギノ明朝 Pro W3"/>
          <w:b/>
          <w:bCs/>
          <w:color w:val="000000"/>
          <w:sz w:val="22"/>
          <w:szCs w:val="22"/>
        </w:rPr>
        <w:t>G/</w:t>
      </w:r>
      <w:r w:rsidR="00F22A0F">
        <w:rPr>
          <w:rFonts w:eastAsia="ヒラギノ明朝 Pro W3"/>
          <w:b/>
          <w:bCs/>
          <w:color w:val="000000"/>
          <w:sz w:val="22"/>
          <w:szCs w:val="22"/>
        </w:rPr>
        <w:t>4</w:t>
      </w:r>
      <w:r w:rsidR="00F22A0F" w:rsidRPr="00F22A0F">
        <w:rPr>
          <w:rFonts w:eastAsia="ヒラギノ明朝 Pro W3"/>
          <w:b/>
          <w:bCs/>
          <w:color w:val="000000"/>
          <w:sz w:val="22"/>
          <w:szCs w:val="22"/>
        </w:rPr>
        <w:t>. md</w:t>
      </w:r>
      <w:proofErr w:type="gramStart"/>
      <w:r w:rsidR="00F22A0F" w:rsidRPr="00F22A0F">
        <w:rPr>
          <w:rFonts w:eastAsia="ヒラギノ明朝 Pro W3"/>
          <w:b/>
          <w:bCs/>
          <w:color w:val="000000"/>
          <w:sz w:val="22"/>
          <w:szCs w:val="22"/>
        </w:rPr>
        <w:t>.;</w:t>
      </w:r>
      <w:proofErr w:type="gramEnd"/>
      <w:r w:rsidR="00F22A0F" w:rsidRPr="00F22A0F">
        <w:rPr>
          <w:rFonts w:eastAsia="ヒラギノ明朝 Pro W3"/>
          <w:b/>
          <w:bCs/>
          <w:color w:val="000000"/>
          <w:sz w:val="22"/>
          <w:szCs w:val="22"/>
        </w:rPr>
        <w:t xml:space="preserve"> yürürlük: 01.06.2019)</w:t>
      </w:r>
    </w:p>
    <w:p w:rsidR="00A3775D" w:rsidRDefault="00A3775D" w:rsidP="00A3775D">
      <w:pPr>
        <w:spacing w:line="240" w:lineRule="atLeast"/>
        <w:jc w:val="both"/>
        <w:rPr>
          <w:b/>
          <w:bCs/>
          <w:sz w:val="22"/>
          <w:szCs w:val="22"/>
        </w:rPr>
      </w:pPr>
      <w:r w:rsidRPr="00B75AF3">
        <w:rPr>
          <w:b/>
          <w:bCs/>
          <w:sz w:val="22"/>
          <w:szCs w:val="22"/>
        </w:rPr>
        <w:t>15.1. </w:t>
      </w:r>
      <w:proofErr w:type="gramStart"/>
      <w:r w:rsidRPr="00B75AF3">
        <w:rPr>
          <w:b/>
          <w:bCs/>
          <w:sz w:val="22"/>
          <w:szCs w:val="22"/>
        </w:rPr>
        <w:t>Şikayet</w:t>
      </w:r>
      <w:proofErr w:type="gramEnd"/>
      <w:r w:rsidRPr="00B75AF3">
        <w:rPr>
          <w:b/>
          <w:bCs/>
          <w:sz w:val="22"/>
          <w:szCs w:val="22"/>
        </w:rPr>
        <w:t> üzerine dokümanda değişiklik yapılması</w:t>
      </w:r>
    </w:p>
    <w:p w:rsidR="005677BE" w:rsidRPr="00B75AF3" w:rsidRDefault="005677BE" w:rsidP="00A3775D">
      <w:pPr>
        <w:spacing w:line="240" w:lineRule="atLeast"/>
        <w:jc w:val="both"/>
        <w:rPr>
          <w:sz w:val="22"/>
          <w:szCs w:val="22"/>
        </w:rPr>
      </w:pPr>
    </w:p>
    <w:p w:rsidR="00A3775D" w:rsidRDefault="00A3775D" w:rsidP="00A3775D">
      <w:pPr>
        <w:spacing w:line="240" w:lineRule="atLeast"/>
        <w:jc w:val="both"/>
        <w:rPr>
          <w:sz w:val="22"/>
          <w:szCs w:val="22"/>
        </w:rPr>
      </w:pPr>
      <w:r w:rsidRPr="00B75AF3">
        <w:rPr>
          <w:sz w:val="22"/>
          <w:szCs w:val="22"/>
        </w:rPr>
        <w:t>İhale Uygulama Yönetmeliklerinin “İhale ve ön yeterlik dokümanında değişiklik veya açıklama yapılması” başlıklı maddesinde “Kanunun 55 inci maddesi uyarınca </w:t>
      </w:r>
      <w:proofErr w:type="gramStart"/>
      <w:r w:rsidRPr="00B75AF3">
        <w:rPr>
          <w:sz w:val="22"/>
          <w:szCs w:val="22"/>
        </w:rPr>
        <w:t>şikayet</w:t>
      </w:r>
      <w:proofErr w:type="gramEnd"/>
      <w:r w:rsidRPr="00B75AF3">
        <w:rPr>
          <w:sz w:val="22"/>
          <w:szCs w:val="22"/>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w:t>
      </w:r>
      <w:proofErr w:type="gramStart"/>
      <w:r w:rsidRPr="00B75AF3">
        <w:rPr>
          <w:sz w:val="22"/>
          <w:szCs w:val="22"/>
        </w:rPr>
        <w:t>şikayet</w:t>
      </w:r>
      <w:proofErr w:type="gramEnd"/>
      <w:r w:rsidRPr="00B75AF3">
        <w:rPr>
          <w:sz w:val="22"/>
          <w:szCs w:val="22"/>
        </w:rPr>
        <w: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5677BE" w:rsidRPr="00B75AF3" w:rsidRDefault="005677BE" w:rsidP="00A3775D">
      <w:pPr>
        <w:spacing w:line="240" w:lineRule="atLeast"/>
        <w:jc w:val="both"/>
        <w:rPr>
          <w:sz w:val="22"/>
          <w:szCs w:val="22"/>
        </w:rPr>
      </w:pPr>
    </w:p>
    <w:p w:rsidR="00A3775D" w:rsidRDefault="00A3775D" w:rsidP="00174DC1">
      <w:pPr>
        <w:spacing w:line="240" w:lineRule="atLeast"/>
        <w:jc w:val="both"/>
        <w:rPr>
          <w:b/>
          <w:bCs/>
          <w:sz w:val="22"/>
          <w:szCs w:val="22"/>
        </w:rPr>
      </w:pPr>
      <w:r w:rsidRPr="00B75AF3">
        <w:rPr>
          <w:b/>
          <w:bCs/>
          <w:sz w:val="22"/>
          <w:szCs w:val="22"/>
        </w:rPr>
        <w:t>15.2. İşyerinin görülmesine ilişkin düzenleme</w:t>
      </w:r>
    </w:p>
    <w:p w:rsidR="005677BE" w:rsidRPr="00B75AF3" w:rsidRDefault="005677BE" w:rsidP="00174DC1">
      <w:pPr>
        <w:spacing w:line="240" w:lineRule="atLeast"/>
        <w:jc w:val="both"/>
        <w:rPr>
          <w:sz w:val="22"/>
          <w:szCs w:val="22"/>
        </w:rPr>
      </w:pPr>
    </w:p>
    <w:p w:rsidR="00F22A0F" w:rsidRPr="00002DF4" w:rsidRDefault="00A3775D" w:rsidP="00A3775D">
      <w:pPr>
        <w:widowControl w:val="0"/>
        <w:spacing w:after="120"/>
        <w:jc w:val="both"/>
        <w:rPr>
          <w:b/>
          <w:sz w:val="22"/>
          <w:szCs w:val="22"/>
        </w:rPr>
      </w:pPr>
      <w:r w:rsidRPr="00B75AF3">
        <w:rPr>
          <w:sz w:val="22"/>
          <w:szCs w:val="22"/>
        </w:rPr>
        <w:t>İhalelere ilişkin olarak Kuruma yapılan itirazen </w:t>
      </w:r>
      <w:proofErr w:type="gramStart"/>
      <w:r w:rsidRPr="00B75AF3">
        <w:rPr>
          <w:sz w:val="22"/>
          <w:szCs w:val="22"/>
        </w:rPr>
        <w:t>şikayet</w:t>
      </w:r>
      <w:proofErr w:type="gramEnd"/>
      <w:r w:rsidRPr="00B75AF3">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w:t>
      </w:r>
      <w:r w:rsidRPr="00B75AF3">
        <w:rPr>
          <w:sz w:val="22"/>
          <w:szCs w:val="22"/>
        </w:rPr>
        <w:lastRenderedPageBreak/>
        <w:t>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ncı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proofErr w:type="gramStart"/>
      <w:r w:rsidR="00501C8F" w:rsidRPr="00002DF4">
        <w:rPr>
          <w:b/>
          <w:sz w:val="22"/>
          <w:szCs w:val="22"/>
          <w:lang w:eastAsia="en-US"/>
        </w:rPr>
        <w:t>.</w:t>
      </w:r>
      <w:r w:rsidR="00FA7DDC" w:rsidRPr="00002DF4">
        <w:rPr>
          <w:b/>
          <w:sz w:val="22"/>
          <w:szCs w:val="22"/>
          <w:lang w:eastAsia="en-US"/>
        </w:rPr>
        <w:t>;</w:t>
      </w:r>
      <w:proofErr w:type="gramEnd"/>
      <w:r w:rsidR="00FA7DDC" w:rsidRPr="00002DF4">
        <w:rPr>
          <w:b/>
          <w:sz w:val="22"/>
          <w:szCs w:val="22"/>
        </w:rPr>
        <w:t>Mülga madde: 27/5/2016-29724 Mükerrer R.G./ 1. md.</w:t>
      </w:r>
      <w:r w:rsidR="00501C8F" w:rsidRPr="00002DF4">
        <w:rPr>
          <w:b/>
          <w:sz w:val="22"/>
          <w:szCs w:val="22"/>
          <w:lang w:eastAsia="en-US"/>
        </w:rPr>
        <w:t xml:space="preserve">) </w:t>
      </w:r>
    </w:p>
    <w:p w:rsidR="00DC46B4" w:rsidRDefault="0072018D" w:rsidP="0072018D">
      <w:pPr>
        <w:widowControl w:val="0"/>
        <w:spacing w:after="120"/>
        <w:jc w:val="both"/>
        <w:rPr>
          <w:rFonts w:eastAsia="ヒラギノ明朝 Pro W3"/>
          <w:b/>
          <w:bCs/>
          <w:color w:val="000000"/>
          <w:sz w:val="22"/>
          <w:szCs w:val="22"/>
        </w:rPr>
      </w:pPr>
      <w:r w:rsidRPr="00002DF4">
        <w:rPr>
          <w:b/>
          <w:sz w:val="22"/>
          <w:szCs w:val="22"/>
        </w:rPr>
        <w:t>16.2.2.</w:t>
      </w:r>
      <w:r w:rsidRPr="00002DF4">
        <w:rPr>
          <w:sz w:val="22"/>
          <w:szCs w:val="22"/>
        </w:rPr>
        <w:t> </w:t>
      </w:r>
      <w:r w:rsidR="00174DC1" w:rsidRPr="00002DF4" w:rsidDel="00174DC1">
        <w:rPr>
          <w:sz w:val="22"/>
          <w:szCs w:val="22"/>
        </w:rPr>
        <w:t xml:space="preserve"> </w:t>
      </w:r>
      <w:r w:rsidR="00174DC1" w:rsidRPr="00F22A0F">
        <w:rPr>
          <w:rFonts w:eastAsia="ヒラギノ明朝 Pro W3"/>
          <w:b/>
          <w:bCs/>
          <w:color w:val="000000"/>
          <w:sz w:val="22"/>
          <w:szCs w:val="22"/>
        </w:rPr>
        <w:t>(</w:t>
      </w:r>
      <w:r w:rsidR="00174DC1">
        <w:rPr>
          <w:rFonts w:eastAsia="ヒラギノ明朝 Pro W3"/>
          <w:b/>
          <w:bCs/>
          <w:color w:val="000000"/>
          <w:sz w:val="22"/>
          <w:szCs w:val="22"/>
        </w:rPr>
        <w:t>Mülga: 16.03.2019-30716 R</w:t>
      </w:r>
      <w:r w:rsidR="00174DC1" w:rsidRPr="00F22A0F">
        <w:rPr>
          <w:rFonts w:eastAsia="ヒラギノ明朝 Pro W3"/>
          <w:b/>
          <w:bCs/>
          <w:color w:val="000000"/>
          <w:sz w:val="22"/>
          <w:szCs w:val="22"/>
        </w:rPr>
        <w:t>G/</w:t>
      </w:r>
      <w:r w:rsidR="00174DC1">
        <w:rPr>
          <w:rFonts w:eastAsia="ヒラギノ明朝 Pro W3"/>
          <w:b/>
          <w:bCs/>
          <w:color w:val="000000"/>
          <w:sz w:val="22"/>
          <w:szCs w:val="22"/>
        </w:rPr>
        <w:t>5</w:t>
      </w:r>
      <w:r w:rsidR="00174DC1" w:rsidRPr="00F22A0F">
        <w:rPr>
          <w:rFonts w:eastAsia="ヒラギノ明朝 Pro W3"/>
          <w:b/>
          <w:bCs/>
          <w:color w:val="000000"/>
          <w:sz w:val="22"/>
          <w:szCs w:val="22"/>
        </w:rPr>
        <w:t>. md</w:t>
      </w:r>
      <w:proofErr w:type="gramStart"/>
      <w:r w:rsidR="00174DC1" w:rsidRPr="00F22A0F">
        <w:rPr>
          <w:rFonts w:eastAsia="ヒラギノ明朝 Pro W3"/>
          <w:b/>
          <w:bCs/>
          <w:color w:val="000000"/>
          <w:sz w:val="22"/>
          <w:szCs w:val="22"/>
        </w:rPr>
        <w:t>.;</w:t>
      </w:r>
      <w:proofErr w:type="gramEnd"/>
      <w:r w:rsidR="00174DC1" w:rsidRPr="00F22A0F">
        <w:rPr>
          <w:rFonts w:eastAsia="ヒラギノ明朝 Pro W3"/>
          <w:b/>
          <w:bCs/>
          <w:color w:val="000000"/>
          <w:sz w:val="22"/>
          <w:szCs w:val="22"/>
        </w:rPr>
        <w:t xml:space="preserve"> yürürlük: 01.06.2019)</w:t>
      </w:r>
      <w:r w:rsidR="00174DC1">
        <w:rPr>
          <w:rFonts w:eastAsia="ヒラギノ明朝 Pro W3"/>
          <w:b/>
          <w:bCs/>
          <w:color w:val="000000"/>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xml:space="preserve"> 4734 sayılı Kanunun 36 ncı maddesi uyarınca aday veya isteklilerin belgelerinin eksik olup olmadığına ilişkin kontrolün her bir belge için ayrı ayrı yapılması gerekmektedir. Kuruma ulaşan görüş taleplerinden ve itirazenşikayet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w:t>
      </w:r>
      <w:r w:rsidRPr="00002DF4">
        <w:rPr>
          <w:sz w:val="22"/>
          <w:szCs w:val="22"/>
        </w:rPr>
        <w:lastRenderedPageBreak/>
        <w:t xml:space="preserve">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t>16.3.2.</w:t>
      </w:r>
      <w:r w:rsidRPr="00002DF4">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77F43"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002DF4">
        <w:rPr>
          <w:b/>
          <w:sz w:val="22"/>
          <w:szCs w:val="22"/>
          <w:lang w:eastAsia="en-US"/>
        </w:rPr>
        <w:t>(</w:t>
      </w:r>
      <w:r w:rsidR="00077F43">
        <w:rPr>
          <w:b/>
          <w:sz w:val="22"/>
          <w:szCs w:val="22"/>
          <w:lang w:eastAsia="en-US"/>
        </w:rPr>
        <w:t>Ek cümle</w:t>
      </w:r>
      <w:r w:rsidR="00077F43" w:rsidRPr="00002DF4">
        <w:rPr>
          <w:b/>
          <w:sz w:val="22"/>
          <w:szCs w:val="22"/>
          <w:lang w:eastAsia="en-US"/>
        </w:rPr>
        <w:t xml:space="preserve">: </w:t>
      </w:r>
      <w:proofErr w:type="gramStart"/>
      <w:r w:rsidR="00077F43">
        <w:rPr>
          <w:b/>
          <w:sz w:val="22"/>
          <w:szCs w:val="22"/>
          <w:lang w:eastAsia="en-US"/>
        </w:rPr>
        <w:t>16</w:t>
      </w:r>
      <w:r w:rsidR="00077F43" w:rsidRPr="00002DF4">
        <w:rPr>
          <w:b/>
          <w:sz w:val="22"/>
          <w:szCs w:val="22"/>
        </w:rPr>
        <w:t>/0</w:t>
      </w:r>
      <w:r w:rsidR="00077F43">
        <w:rPr>
          <w:b/>
          <w:sz w:val="22"/>
          <w:szCs w:val="22"/>
          <w:lang w:eastAsia="en-US"/>
        </w:rPr>
        <w:t>3</w:t>
      </w:r>
      <w:r w:rsidR="00077F43" w:rsidRPr="00002DF4">
        <w:rPr>
          <w:b/>
          <w:sz w:val="22"/>
          <w:szCs w:val="22"/>
          <w:lang w:eastAsia="en-US"/>
        </w:rPr>
        <w:t>/</w:t>
      </w:r>
      <w:r w:rsidR="00077F43">
        <w:rPr>
          <w:b/>
          <w:sz w:val="22"/>
          <w:szCs w:val="22"/>
        </w:rPr>
        <w:t>2019</w:t>
      </w:r>
      <w:proofErr w:type="gramEnd"/>
      <w:r w:rsidR="00077F43">
        <w:rPr>
          <w:b/>
          <w:sz w:val="22"/>
          <w:szCs w:val="22"/>
          <w:lang w:eastAsia="en-US"/>
        </w:rPr>
        <w:t>-30716</w:t>
      </w:r>
      <w:r w:rsidR="0059096C">
        <w:rPr>
          <w:b/>
          <w:sz w:val="22"/>
          <w:szCs w:val="22"/>
          <w:lang w:eastAsia="en-US"/>
        </w:rPr>
        <w:t>R.G./</w:t>
      </w:r>
      <w:r w:rsidR="00077F43">
        <w:rPr>
          <w:b/>
          <w:sz w:val="22"/>
          <w:szCs w:val="22"/>
          <w:lang w:eastAsia="en-US"/>
        </w:rPr>
        <w:t>6</w:t>
      </w:r>
      <w:r w:rsidR="00077F43" w:rsidRPr="00002DF4">
        <w:rPr>
          <w:b/>
          <w:sz w:val="22"/>
          <w:szCs w:val="22"/>
          <w:lang w:eastAsia="en-US"/>
        </w:rPr>
        <w:t>.md.</w:t>
      </w:r>
      <w:r w:rsidR="00077F43">
        <w:rPr>
          <w:b/>
          <w:sz w:val="22"/>
          <w:szCs w:val="22"/>
          <w:lang w:eastAsia="en-US"/>
        </w:rPr>
        <w:t xml:space="preserve">) </w:t>
      </w:r>
      <w:r w:rsidR="00077F43" w:rsidRPr="007C72E4">
        <w:rPr>
          <w:sz w:val="22"/>
          <w:szCs w:val="22"/>
          <w:lang w:eastAsia="en-US"/>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002DF4">
        <w:rPr>
          <w:sz w:val="22"/>
          <w:szCs w:val="22"/>
        </w:rPr>
        <w:t>imkan</w:t>
      </w:r>
      <w:proofErr w:type="gramEnd"/>
      <w:r w:rsidRPr="00002DF4">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xml:space="preserve"> Kısmi teklife açık olan ihalelere yönelik </w:t>
      </w:r>
      <w:proofErr w:type="gramStart"/>
      <w:r w:rsidRPr="00002DF4">
        <w:rPr>
          <w:sz w:val="22"/>
          <w:szCs w:val="22"/>
        </w:rPr>
        <w:t>şikayet</w:t>
      </w:r>
      <w:proofErr w:type="gramEnd"/>
      <w:r w:rsidRPr="00002DF4">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r w:rsidRPr="00002DF4">
        <w:rPr>
          <w:sz w:val="22"/>
          <w:szCs w:val="22"/>
        </w:rPr>
        <w:lastRenderedPageBreak/>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002DF4">
        <w:rPr>
          <w:sz w:val="22"/>
          <w:szCs w:val="22"/>
        </w:rPr>
        <w:t>kompleksi</w:t>
      </w:r>
      <w:proofErr w:type="gramEnd"/>
      <w:r w:rsidRPr="00002DF4">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002DF4">
        <w:rPr>
          <w:sz w:val="22"/>
          <w:szCs w:val="22"/>
        </w:rPr>
        <w:t>güzergah</w:t>
      </w:r>
      <w:proofErr w:type="gramEnd"/>
      <w:r w:rsidRPr="00002DF4">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002DF4">
        <w:rPr>
          <w:sz w:val="22"/>
          <w:szCs w:val="22"/>
        </w:rPr>
        <w:t>dahil</w:t>
      </w:r>
      <w:proofErr w:type="gramEnd"/>
      <w:r w:rsidRPr="00002DF4">
        <w:rPr>
          <w:sz w:val="22"/>
          <w:szCs w:val="22"/>
        </w:rPr>
        <w:t xml:space="preserve">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-28383 R.G./ 1. md.)</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w:t>
      </w:r>
      <w:proofErr w:type="gramStart"/>
      <w:r w:rsidRPr="00002DF4">
        <w:rPr>
          <w:sz w:val="22"/>
          <w:szCs w:val="22"/>
        </w:rPr>
        <w:t>ekipman</w:t>
      </w:r>
      <w:proofErr w:type="gramEnd"/>
      <w:r w:rsidRPr="00002DF4">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lastRenderedPageBreak/>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 xml:space="preserve">a) Teklif verilen her bir kısım için ayrı ayrı olmak üzere ilgisine göre iş ortaklığı beyannamesi veya </w:t>
      </w:r>
      <w:proofErr w:type="gramStart"/>
      <w:r w:rsidRPr="00002DF4">
        <w:rPr>
          <w:sz w:val="22"/>
          <w:szCs w:val="22"/>
        </w:rPr>
        <w:t>konsorsiyum</w:t>
      </w:r>
      <w:proofErr w:type="gramEnd"/>
      <w:r w:rsidRPr="00002DF4">
        <w:rPr>
          <w:sz w:val="22"/>
          <w:szCs w:val="22"/>
        </w:rPr>
        <w:t xml:space="preserve">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002DF4">
        <w:rPr>
          <w:sz w:val="22"/>
          <w:szCs w:val="22"/>
        </w:rPr>
        <w:t>imkan</w:t>
      </w:r>
      <w:proofErr w:type="gramEnd"/>
      <w:r w:rsidRPr="00002DF4">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proofErr w:type="gramStart"/>
      <w:r w:rsidR="001C7B08" w:rsidRPr="00002DF4">
        <w:rPr>
          <w:rStyle w:val="grame"/>
          <w:b/>
          <w:sz w:val="22"/>
          <w:szCs w:val="22"/>
        </w:rPr>
        <w:t>Değişik:RG</w:t>
      </w:r>
      <w:proofErr w:type="gramEnd"/>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002DF4" w:rsidTr="00925E03">
        <w:tc>
          <w:tcPr>
            <w:tcW w:w="1843" w:type="dxa"/>
            <w:vAlign w:val="center"/>
          </w:tcPr>
          <w:p w:rsidR="0072018D" w:rsidRPr="00002DF4" w:rsidRDefault="0072018D" w:rsidP="00925E03">
            <w:pPr>
              <w:widowControl w:val="0"/>
              <w:jc w:val="cente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500.815,4149</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500.815,41582</w:t>
            </w:r>
          </w:p>
        </w:tc>
        <w:tc>
          <w:tcPr>
            <w:tcW w:w="1701" w:type="dxa"/>
          </w:tcPr>
          <w:p w:rsidR="0072018D" w:rsidRPr="00002DF4" w:rsidRDefault="0072018D" w:rsidP="00925E03">
            <w:pPr>
              <w:widowControl w:val="0"/>
              <w:jc w:val="both"/>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500.815,4169</w:t>
            </w:r>
          </w:p>
        </w:tc>
        <w:tc>
          <w:tcPr>
            <w:tcW w:w="1701" w:type="dxa"/>
          </w:tcPr>
          <w:p w:rsidR="0072018D" w:rsidRPr="00002DF4" w:rsidRDefault="0072018D" w:rsidP="00925E03">
            <w:pPr>
              <w:widowControl w:val="0"/>
              <w:jc w:val="both"/>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8 md.)</w:t>
      </w:r>
      <w:r w:rsidRPr="00002DF4">
        <w:rPr>
          <w:sz w:val="22"/>
          <w:szCs w:val="22"/>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w:t>
      </w:r>
      <w:r w:rsidRPr="00002DF4">
        <w:rPr>
          <w:sz w:val="22"/>
          <w:szCs w:val="22"/>
        </w:rPr>
        <w:lastRenderedPageBreak/>
        <w:t>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002DF4" w:rsidRDefault="00DE634A" w:rsidP="0072018D">
      <w:pPr>
        <w:widowControl w:val="0"/>
        <w:spacing w:after="120"/>
        <w:jc w:val="both"/>
        <w:rPr>
          <w:b/>
          <w:sz w:val="22"/>
          <w:szCs w:val="22"/>
        </w:rPr>
      </w:pPr>
      <w:r w:rsidRPr="00002DF4">
        <w:rPr>
          <w:b/>
          <w:sz w:val="22"/>
          <w:szCs w:val="22"/>
        </w:rPr>
        <w:t xml:space="preserve">16.5.3.(Ek madde: </w:t>
      </w:r>
      <w:proofErr w:type="gramStart"/>
      <w:r w:rsidRPr="00002DF4">
        <w:rPr>
          <w:b/>
          <w:sz w:val="22"/>
          <w:szCs w:val="22"/>
        </w:rPr>
        <w:t>25/01/2017</w:t>
      </w:r>
      <w:proofErr w:type="gramEnd"/>
      <w:r w:rsidRPr="00002DF4">
        <w:rPr>
          <w:b/>
          <w:sz w:val="22"/>
          <w:szCs w:val="22"/>
        </w:rPr>
        <w:t>-29959 R.G./3. md.)</w:t>
      </w:r>
      <w:r w:rsidR="0021278D" w:rsidRPr="00002DF4">
        <w:rPr>
          <w:b/>
          <w:sz w:val="22"/>
          <w:szCs w:val="22"/>
        </w:rPr>
        <w:t xml:space="preserve"> (Mülga: 31/03/2018-30377</w:t>
      </w:r>
      <w:r w:rsidR="00881C37" w:rsidRPr="00002DF4">
        <w:rPr>
          <w:b/>
          <w:sz w:val="22"/>
          <w:szCs w:val="22"/>
        </w:rPr>
        <w:t>-</w:t>
      </w:r>
      <w:r w:rsidR="0021278D" w:rsidRPr="00002DF4">
        <w:rPr>
          <w:b/>
          <w:sz w:val="22"/>
          <w:szCs w:val="22"/>
        </w:rPr>
        <w:t>R.G./1. md.)</w:t>
      </w:r>
      <w:r w:rsidR="00C614C3">
        <w:rPr>
          <w:b/>
          <w:sz w:val="22"/>
          <w:szCs w:val="22"/>
        </w:rPr>
        <w:t xml:space="preserve">(Ek madde: 20/11/2018-30601 R.G./1. md.) </w:t>
      </w:r>
      <w:r w:rsidR="00683BAC" w:rsidRPr="00683BAC">
        <w:rPr>
          <w:sz w:val="22"/>
          <w:szCs w:val="22"/>
        </w:rPr>
        <w:t>Elektronik araçlar yardımıylatablolamaprogramları (MS Excel, Numbers, </w:t>
      </w:r>
      <w:r w:rsidR="00721F50" w:rsidRPr="00683BAC">
        <w:rPr>
          <w:sz w:val="22"/>
          <w:szCs w:val="22"/>
        </w:rPr>
        <w:t>Libre Office</w:t>
      </w:r>
      <w:r w:rsidR="00683BAC" w:rsidRPr="00683BAC">
        <w:rPr>
          <w:sz w:val="22"/>
          <w:szCs w:val="22"/>
        </w:rPr>
        <w:t xml:space="preserve"> Calc ve benzerleri) kullanılarak oluşturulan teklif mektubu eki cetvelin çarpım ve toplamlarında </w:t>
      </w:r>
      <w:r w:rsidR="00721F50" w:rsidRPr="00683BAC">
        <w:rPr>
          <w:sz w:val="22"/>
          <w:szCs w:val="22"/>
        </w:rPr>
        <w:t>yazılımdan</w:t>
      </w:r>
      <w:r w:rsidR="00721F50">
        <w:rPr>
          <w:sz w:val="22"/>
          <w:szCs w:val="22"/>
        </w:rPr>
        <w:t xml:space="preserve"> kaynaklananyuvarlamalar </w:t>
      </w:r>
      <w:r w:rsidR="00721F50" w:rsidRPr="00683BAC">
        <w:rPr>
          <w:sz w:val="22"/>
          <w:szCs w:val="22"/>
        </w:rPr>
        <w:t>nedeniyle</w:t>
      </w:r>
      <w:r w:rsidR="00683BAC" w:rsidRPr="00683BAC">
        <w:rPr>
          <w:sz w:val="22"/>
          <w:szCs w:val="22"/>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721F50" w:rsidRPr="00683BAC">
        <w:rPr>
          <w:sz w:val="22"/>
          <w:szCs w:val="22"/>
        </w:rPr>
        <w:t>re’ sen</w:t>
      </w:r>
      <w:r w:rsidR="00C614C3">
        <w:rPr>
          <w:sz w:val="22"/>
          <w:szCs w:val="22"/>
        </w:rPr>
        <w:t xml:space="preserve"> düzeltilecektir. </w:t>
      </w:r>
      <w:r w:rsidR="00683BAC" w:rsidRPr="00683BAC">
        <w:rPr>
          <w:sz w:val="22"/>
          <w:szCs w:val="22"/>
        </w:rPr>
        <w:t>Yapılan bu düzeltme sonucu bulunan tutar, sınır değer hesabı hariç, isteklinin teklif ve yeterlik değerlendirmesine esas nihai teklif fiyatı olarak kabul edilecektir.</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 xml:space="preserve">Kesinleşen ihale kararı bildirildikten sonra </w:t>
      </w:r>
      <w:proofErr w:type="gramStart"/>
      <w:r w:rsidRPr="00002DF4">
        <w:rPr>
          <w:sz w:val="22"/>
          <w:szCs w:val="22"/>
        </w:rPr>
        <w:t>şikayet</w:t>
      </w:r>
      <w:proofErr w:type="gramEnd"/>
      <w:r w:rsidRPr="00002DF4">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w:t>
      </w:r>
      <w:r w:rsidRPr="00002DF4">
        <w:rPr>
          <w:sz w:val="22"/>
          <w:szCs w:val="22"/>
        </w:rPr>
        <w:lastRenderedPageBreak/>
        <w:t>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9. md.)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Mülga ibare: 29.11.2016-29903 R.G./1. md.)</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md.)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8B66FF" w:rsidRPr="00002DF4" w:rsidRDefault="008B66FF" w:rsidP="0072018D">
      <w:pPr>
        <w:spacing w:after="120"/>
        <w:jc w:val="both"/>
        <w:rPr>
          <w:sz w:val="22"/>
          <w:szCs w:val="22"/>
        </w:rPr>
      </w:pPr>
      <w:r w:rsidRPr="00002DF4">
        <w:rPr>
          <w:b/>
          <w:sz w:val="22"/>
          <w:szCs w:val="22"/>
        </w:rPr>
        <w:t xml:space="preserve">16.9.(Ek madde: </w:t>
      </w:r>
      <w:proofErr w:type="gramStart"/>
      <w:r w:rsidRPr="00002DF4">
        <w:rPr>
          <w:b/>
          <w:sz w:val="22"/>
          <w:szCs w:val="22"/>
        </w:rPr>
        <w:t>25/01/2017</w:t>
      </w:r>
      <w:proofErr w:type="gramEnd"/>
      <w:r w:rsidRPr="00002DF4">
        <w:rPr>
          <w:b/>
          <w:sz w:val="22"/>
          <w:szCs w:val="22"/>
        </w:rPr>
        <w:t xml:space="preserve">-29959 R.G./4. md.)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w:t>
      </w:r>
      <w:proofErr w:type="gramStart"/>
      <w:r w:rsidRPr="00002DF4">
        <w:rPr>
          <w:sz w:val="22"/>
          <w:szCs w:val="22"/>
        </w:rPr>
        <w:t>konkordato</w:t>
      </w:r>
      <w:proofErr w:type="gramEnd"/>
      <w:r w:rsidRPr="00002DF4">
        <w:rPr>
          <w:sz w:val="22"/>
          <w:szCs w:val="22"/>
        </w:rPr>
        <w:t xml:space="preserve"> ilan 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b/>
          <w:sz w:val="22"/>
          <w:szCs w:val="22"/>
        </w:rPr>
        <w:t>4734 sayılı Kanunun 10 uncu maddesinin dördüncü fıkrasının (a), (b) ve (g) bentlerine ilişkin olarak,</w:t>
      </w:r>
    </w:p>
    <w:p w:rsidR="0072018D" w:rsidRPr="0059096C"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59096C">
        <w:rPr>
          <w:b/>
          <w:sz w:val="22"/>
          <w:szCs w:val="22"/>
        </w:rPr>
        <w:t xml:space="preserve">(Ek cümle: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7</w:t>
      </w:r>
      <w:r w:rsidR="0059096C" w:rsidRPr="0059096C">
        <w:rPr>
          <w:b/>
          <w:sz w:val="22"/>
          <w:szCs w:val="22"/>
        </w:rPr>
        <w:t>. md.)</w:t>
      </w:r>
      <w:r w:rsidR="0059096C" w:rsidRPr="007C72E4">
        <w:rPr>
          <w:sz w:val="22"/>
          <w:szCs w:val="22"/>
        </w:rPr>
        <w:t xml:space="preserve">(g) bendine ilişkin sunulan belgeden, isteklinin ihale tarihi itibarıyla mesleki faaliyetlerini mevzuatı gereği ilgili odaya kayıtlı olarak sürdürdüğü hususu da anlaşılıyorsa, sözleşme imzalanmadan önce odaya kayıtlı olunduğuna ilişkin </w:t>
      </w:r>
      <w:r w:rsidR="0059096C" w:rsidRPr="007C72E4">
        <w:rPr>
          <w:sz w:val="22"/>
          <w:szCs w:val="22"/>
        </w:rPr>
        <w:lastRenderedPageBreak/>
        <w:t>ayrı bir belge sunulmasına gerek bulunmamaktadır.</w:t>
      </w:r>
    </w:p>
    <w:p w:rsidR="0072018D" w:rsidRPr="00002DF4" w:rsidRDefault="0072018D" w:rsidP="0072018D">
      <w:pPr>
        <w:widowControl w:val="0"/>
        <w:spacing w:after="120"/>
        <w:jc w:val="both"/>
        <w:rPr>
          <w:sz w:val="22"/>
          <w:szCs w:val="22"/>
        </w:rPr>
      </w:pPr>
      <w:r w:rsidRPr="00002DF4">
        <w:rPr>
          <w:b/>
          <w:sz w:val="22"/>
          <w:szCs w:val="22"/>
        </w:rPr>
        <w:t>17.2.2. </w:t>
      </w:r>
      <w:r w:rsidRPr="00002DF4">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fer’ileri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002DF4" w:rsidRDefault="0072018D" w:rsidP="0072018D">
      <w:pPr>
        <w:tabs>
          <w:tab w:val="left" w:pos="567"/>
        </w:tabs>
        <w:spacing w:after="120"/>
        <w:jc w:val="both"/>
        <w:rPr>
          <w:sz w:val="22"/>
          <w:szCs w:val="22"/>
        </w:rPr>
      </w:pPr>
      <w:r w:rsidRPr="00002DF4">
        <w:rPr>
          <w:sz w:val="22"/>
          <w:szCs w:val="22"/>
        </w:rPr>
        <w:t xml:space="preserve">2) </w:t>
      </w:r>
      <w:proofErr w:type="gramStart"/>
      <w:r w:rsidRPr="00002DF4">
        <w:rPr>
          <w:sz w:val="22"/>
          <w:szCs w:val="22"/>
        </w:rPr>
        <w:t>1/5/2004</w:t>
      </w:r>
      <w:proofErr w:type="gramEnd"/>
      <w:r w:rsidRPr="00002DF4">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002DF4" w:rsidRDefault="0072018D" w:rsidP="0072018D">
      <w:pPr>
        <w:tabs>
          <w:tab w:val="left" w:pos="567"/>
        </w:tabs>
        <w:spacing w:after="120"/>
        <w:jc w:val="both"/>
        <w:rPr>
          <w:sz w:val="22"/>
          <w:szCs w:val="22"/>
        </w:rPr>
      </w:pPr>
      <w:r w:rsidRPr="00002DF4">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lastRenderedPageBreak/>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002DF4" w:rsidRDefault="0072018D" w:rsidP="0072018D">
      <w:pPr>
        <w:tabs>
          <w:tab w:val="left" w:pos="567"/>
        </w:tabs>
        <w:spacing w:after="120"/>
        <w:jc w:val="both"/>
        <w:rPr>
          <w:sz w:val="22"/>
          <w:szCs w:val="22"/>
        </w:rPr>
      </w:pPr>
      <w:r w:rsidRPr="00002DF4">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407A8D" w:rsidRPr="00002DF4">
        <w:rPr>
          <w:sz w:val="22"/>
          <w:szCs w:val="22"/>
        </w:rPr>
        <w:t>ile</w:t>
      </w:r>
      <w:r w:rsidR="00C02C9C" w:rsidRPr="00002DF4">
        <w:rPr>
          <w:sz w:val="22"/>
          <w:szCs w:val="22"/>
        </w:rPr>
        <w:t xml:space="preserve"> 5510 sayılı Kanunun 60 ıncı maddesinin birinci fıkrasının (g) bendi kapsamındaki genel sağlık sigortası prim borçları</w:t>
      </w:r>
      <w:r w:rsidRPr="00002DF4">
        <w:rPr>
          <w:sz w:val="22"/>
          <w:szCs w:val="22"/>
        </w:rPr>
        <w:t xml:space="preserve"> ve bunların gecikme cezası, gecikme zammı ve diğer </w:t>
      </w:r>
      <w:proofErr w:type="gramStart"/>
      <w:r w:rsidRPr="00002DF4">
        <w:rPr>
          <w:sz w:val="22"/>
          <w:szCs w:val="22"/>
        </w:rPr>
        <w:t>fer'ileri,</w:t>
      </w:r>
      <w:proofErr w:type="gramEnd"/>
      <w:r w:rsidRPr="00002DF4">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r w:rsidRPr="00002DF4">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002DF4" w:rsidRDefault="0072018D" w:rsidP="0072018D">
      <w:pPr>
        <w:tabs>
          <w:tab w:val="left" w:pos="567"/>
        </w:tabs>
        <w:spacing w:after="120"/>
        <w:jc w:val="both"/>
        <w:rPr>
          <w:sz w:val="22"/>
          <w:szCs w:val="22"/>
        </w:rPr>
      </w:pPr>
      <w:r w:rsidRPr="00002DF4">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002DF4" w:rsidRDefault="0072018D" w:rsidP="0072018D">
      <w:pPr>
        <w:tabs>
          <w:tab w:val="left" w:pos="567"/>
        </w:tabs>
        <w:spacing w:after="120"/>
        <w:jc w:val="both"/>
        <w:rPr>
          <w:sz w:val="22"/>
          <w:szCs w:val="22"/>
        </w:rPr>
      </w:pPr>
      <w:r w:rsidRPr="00002DF4">
        <w:rPr>
          <w:sz w:val="22"/>
          <w:szCs w:val="22"/>
        </w:rPr>
        <w:lastRenderedPageBreak/>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C02C9C" w:rsidRPr="00002DF4">
        <w:rPr>
          <w:sz w:val="22"/>
          <w:szCs w:val="22"/>
        </w:rPr>
        <w:t>ve 5510 sayılı Kanunun 60 ıncı maddesinin birinci fıkrasının (g) bendi kapsamındaki genel sağlık sigortası prim borçları</w:t>
      </w:r>
      <w:r w:rsidRPr="00002DF4">
        <w:rPr>
          <w:sz w:val="22"/>
          <w:szCs w:val="22"/>
        </w:rPr>
        <w:t xml:space="preserve">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8) 5510 sayılı Kanunun 82 nci maddesine göre tespit edilen sigorta primine esas aylık kazancın alt sınırının 3 katını aşmayan ve</w:t>
      </w:r>
      <w:r w:rsidR="00083B6F" w:rsidRPr="00002DF4">
        <w:rPr>
          <w:b/>
          <w:sz w:val="22"/>
          <w:szCs w:val="22"/>
        </w:rPr>
        <w:t>(</w:t>
      </w:r>
      <w:r w:rsidR="00083B6F" w:rsidRPr="00002DF4">
        <w:rPr>
          <w:b/>
          <w:sz w:val="22"/>
          <w:szCs w:val="22"/>
          <w:lang w:eastAsia="en-US"/>
        </w:rPr>
        <w:t xml:space="preserve">Değişik ibare: </w:t>
      </w:r>
      <w:proofErr w:type="gramStart"/>
      <w:r w:rsidR="00A4708C" w:rsidRPr="00002DF4">
        <w:rPr>
          <w:b/>
          <w:sz w:val="22"/>
          <w:szCs w:val="22"/>
        </w:rPr>
        <w:t>25/12/2013</w:t>
      </w:r>
      <w:proofErr w:type="gramEnd"/>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md.)</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 xml:space="preserve">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w:t>
      </w:r>
      <w:r w:rsidRPr="00002DF4">
        <w:rPr>
          <w:sz w:val="22"/>
          <w:szCs w:val="22"/>
        </w:rPr>
        <w:lastRenderedPageBreak/>
        <w:t>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r w:rsidRPr="00002DF4">
        <w:rPr>
          <w:b/>
          <w:sz w:val="22"/>
          <w:szCs w:val="22"/>
        </w:rPr>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2018-30324 R.G./1. md</w:t>
      </w:r>
      <w:proofErr w:type="gramStart"/>
      <w:r w:rsidR="00782C29" w:rsidRPr="00002DF4">
        <w:rPr>
          <w:b/>
          <w:sz w:val="22"/>
          <w:szCs w:val="22"/>
        </w:rPr>
        <w:t>.</w:t>
      </w:r>
      <w:r w:rsidR="008274A5" w:rsidRPr="00002DF4">
        <w:rPr>
          <w:b/>
          <w:sz w:val="22"/>
          <w:szCs w:val="22"/>
        </w:rPr>
        <w:t>;</w:t>
      </w:r>
      <w:proofErr w:type="gramEnd"/>
      <w:r w:rsidR="008274A5" w:rsidRPr="00002DF4">
        <w:rPr>
          <w:b/>
          <w:sz w:val="22"/>
          <w:szCs w:val="22"/>
        </w:rPr>
        <w:t xml:space="preserve"> 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2"/>
      </w:r>
      <w:r w:rsidR="004F3146" w:rsidRPr="00002DF4">
        <w:rPr>
          <w:sz w:val="22"/>
          <w:szCs w:val="22"/>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59096C">
        <w:rPr>
          <w:b/>
          <w:sz w:val="22"/>
          <w:szCs w:val="22"/>
        </w:rPr>
        <w:t>(</w:t>
      </w:r>
      <w:r w:rsidR="0059096C">
        <w:rPr>
          <w:b/>
          <w:sz w:val="22"/>
          <w:szCs w:val="22"/>
        </w:rPr>
        <w:t>Mülga ibare</w:t>
      </w:r>
      <w:r w:rsidR="0059096C" w:rsidRPr="0059096C">
        <w:rPr>
          <w:b/>
          <w:sz w:val="22"/>
          <w:szCs w:val="22"/>
        </w:rPr>
        <w:t>: 16/03/2019-30716 R.G./</w:t>
      </w:r>
      <w:r w:rsidR="0059096C">
        <w:rPr>
          <w:b/>
          <w:sz w:val="22"/>
          <w:szCs w:val="22"/>
        </w:rPr>
        <w:t>8</w:t>
      </w:r>
      <w:r w:rsidR="0059096C" w:rsidRPr="0059096C">
        <w:rPr>
          <w:b/>
          <w:sz w:val="22"/>
          <w:szCs w:val="22"/>
        </w:rPr>
        <w:t>. md.)</w:t>
      </w:r>
      <w:r w:rsidR="004F3146" w:rsidRPr="00002DF4">
        <w:rPr>
          <w:sz w:val="22"/>
          <w:szCs w:val="22"/>
        </w:rPr>
        <w:t>bu alacaklara ilişkin vergi ziyaı cezaları, gecikme zammı ve faizleri bağlamında toplam 5.000 TL'yi aşan tutarlardaki borçlar vergi borcu olarak kabul edilecektir.</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a) Beyan üzerine alınan veya maktu olarak belirlenip ödemesi belirli tarihlerde yapılan vergilerde 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ç) Resen, ikmalen veya idarece yapılan tarhiyatlara karşı dava açma süresi geçirilmediği sürece, 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proofErr w:type="gramStart"/>
      <w:r w:rsidR="00782C29" w:rsidRPr="00002DF4">
        <w:rPr>
          <w:b/>
          <w:sz w:val="22"/>
          <w:szCs w:val="22"/>
        </w:rPr>
        <w:t>.</w:t>
      </w:r>
      <w:r w:rsidR="008275B6" w:rsidRPr="00002DF4">
        <w:rPr>
          <w:b/>
          <w:sz w:val="22"/>
          <w:szCs w:val="22"/>
        </w:rPr>
        <w:t>;</w:t>
      </w:r>
      <w:proofErr w:type="gramEnd"/>
      <w:r w:rsidR="008275B6" w:rsidRPr="00002DF4">
        <w:rPr>
          <w:b/>
          <w:sz w:val="22"/>
          <w:szCs w:val="22"/>
        </w:rPr>
        <w:t xml:space="preserve"> 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3"/>
      </w:r>
      <w:r w:rsidR="00483A54" w:rsidRPr="00002DF4">
        <w:rPr>
          <w:sz w:val="22"/>
          <w:szCs w:val="22"/>
        </w:rPr>
        <w:t xml:space="preserve">İsteklilerin vergi borcu </w:t>
      </w:r>
      <w:r w:rsidR="00483A54" w:rsidRPr="00002DF4">
        <w:rPr>
          <w:sz w:val="22"/>
          <w:szCs w:val="22"/>
        </w:rPr>
        <w:lastRenderedPageBreak/>
        <w:t>olmadığına ilişkin belgeyi, başvuracakları herhangi bir vergi dairesinden veya Gelir İdaresi Başkanlığının internet adresi (www.gib.gov.tr) üzerinden almaları mümkündür. Bu belgenin; 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proofErr w:type="gramStart"/>
      <w:r w:rsidR="00782C29" w:rsidRPr="00002DF4">
        <w:rPr>
          <w:b/>
          <w:sz w:val="22"/>
          <w:szCs w:val="22"/>
        </w:rPr>
        <w:t>.</w:t>
      </w:r>
      <w:r w:rsidR="004A7963" w:rsidRPr="00002DF4">
        <w:rPr>
          <w:b/>
          <w:sz w:val="22"/>
          <w:szCs w:val="22"/>
        </w:rPr>
        <w:t>;</w:t>
      </w:r>
      <w:proofErr w:type="gramEnd"/>
      <w:r w:rsidR="004A7963" w:rsidRPr="00002DF4">
        <w:rPr>
          <w:b/>
          <w:sz w:val="22"/>
          <w:szCs w:val="22"/>
        </w:rPr>
        <w:t xml:space="preserve"> 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proofErr w:type="gramStart"/>
      <w:r w:rsidRPr="00002DF4">
        <w:rPr>
          <w:sz w:val="22"/>
          <w:szCs w:val="22"/>
        </w:rPr>
        <w:t>1/1/2003</w:t>
      </w:r>
      <w:proofErr w:type="gramEnd"/>
      <w:r w:rsidRPr="00002DF4">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- 28617 R.G./ 1. md.)</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 xml:space="preserve">17.5.1.Mesleki faaliyete ilişkin </w:t>
      </w:r>
      <w:proofErr w:type="gramStart"/>
      <w:r w:rsidRPr="00002DF4">
        <w:rPr>
          <w:b/>
          <w:sz w:val="22"/>
          <w:szCs w:val="22"/>
        </w:rPr>
        <w:t>mahkumiyet</w:t>
      </w:r>
      <w:proofErr w:type="gramEnd"/>
      <w:r w:rsidRPr="00002DF4">
        <w:rPr>
          <w:b/>
          <w:sz w:val="22"/>
          <w:szCs w:val="22"/>
        </w:rPr>
        <w:t xml:space="preserve">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w:t>
      </w:r>
      <w:proofErr w:type="gramStart"/>
      <w:r w:rsidRPr="00002DF4">
        <w:rPr>
          <w:sz w:val="22"/>
          <w:szCs w:val="22"/>
        </w:rPr>
        <w:t>mahkumiyet</w:t>
      </w:r>
      <w:proofErr w:type="gramEnd"/>
      <w:r w:rsidRPr="00002DF4">
        <w:rPr>
          <w:sz w:val="22"/>
          <w:szCs w:val="22"/>
        </w:rPr>
        <w:t xml:space="preserve">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İhale dışı bırakma, ancak yargı kararıyla “tatili icrasına hükmedilen meslek ve sanat”la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 xml:space="preserve">Adalet Bakanlığı Adli Sicil İstatistik Genel Müdürlüğüne bağlı birimlerden alınacak adli sicil istatistik bilgilerini içeren belgeden veya gerekçeli </w:t>
      </w:r>
      <w:proofErr w:type="gramStart"/>
      <w:r w:rsidR="00D7191B" w:rsidRPr="00002DF4">
        <w:rPr>
          <w:sz w:val="22"/>
          <w:szCs w:val="22"/>
        </w:rPr>
        <w:t>mahkumiyet</w:t>
      </w:r>
      <w:proofErr w:type="gramEnd"/>
      <w:r w:rsidR="00D7191B" w:rsidRPr="00002DF4">
        <w:rPr>
          <w:sz w:val="22"/>
          <w:szCs w:val="22"/>
        </w:rPr>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w:t>
      </w:r>
      <w:proofErr w:type="gramStart"/>
      <w:r w:rsidR="00D7191B" w:rsidRPr="00002DF4">
        <w:rPr>
          <w:sz w:val="22"/>
          <w:szCs w:val="22"/>
        </w:rPr>
        <w:t>mahkumiyet</w:t>
      </w:r>
      <w:proofErr w:type="gramEnd"/>
      <w:r w:rsidR="00D7191B" w:rsidRPr="00002DF4">
        <w:rPr>
          <w:sz w:val="22"/>
          <w:szCs w:val="22"/>
        </w:rPr>
        <w:t xml:space="preserve"> kararlarının mesleki faaliyetten kaynaklanıp kaynaklanmadığını göz önünde bulundurması gerekmektedir.</w:t>
      </w:r>
    </w:p>
    <w:p w:rsidR="0072018D" w:rsidRPr="00002DF4" w:rsidRDefault="0072018D" w:rsidP="0072018D">
      <w:pPr>
        <w:widowControl w:val="0"/>
        <w:spacing w:after="120"/>
        <w:jc w:val="both"/>
        <w:rPr>
          <w:b/>
          <w:sz w:val="22"/>
          <w:szCs w:val="22"/>
        </w:rPr>
      </w:pPr>
      <w:r w:rsidRPr="00002DF4">
        <w:rPr>
          <w:b/>
          <w:sz w:val="22"/>
          <w:szCs w:val="22"/>
        </w:rPr>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 xml:space="preserve">İdarelerce isteklilerin haklarında mesleki faaliyetlerinden dolayı kesinleşmiş </w:t>
      </w:r>
      <w:proofErr w:type="gramStart"/>
      <w:r w:rsidRPr="00002DF4">
        <w:rPr>
          <w:sz w:val="22"/>
          <w:szCs w:val="22"/>
        </w:rPr>
        <w:t>mahkumiyet</w:t>
      </w:r>
      <w:proofErr w:type="gramEnd"/>
      <w:r w:rsidRPr="00002DF4">
        <w:rPr>
          <w:sz w:val="22"/>
          <w:szCs w:val="22"/>
        </w:rPr>
        <w:t xml:space="preserve"> kararının bulunduğunun tespit edilmesi halinde, 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t>17.5.3.1. Yerli istekliler yönünden:</w:t>
      </w:r>
    </w:p>
    <w:p w:rsidR="0072018D" w:rsidRPr="00002DF4" w:rsidRDefault="0072018D" w:rsidP="0072018D">
      <w:pPr>
        <w:widowControl w:val="0"/>
        <w:spacing w:after="120"/>
        <w:jc w:val="both"/>
        <w:rPr>
          <w:sz w:val="22"/>
          <w:szCs w:val="22"/>
        </w:rPr>
      </w:pPr>
      <w:r w:rsidRPr="00002DF4">
        <w:rPr>
          <w:b/>
          <w:sz w:val="22"/>
          <w:szCs w:val="22"/>
        </w:rPr>
        <w:lastRenderedPageBreak/>
        <w:t>17.5.3.1.1. </w:t>
      </w:r>
      <w:r w:rsidRPr="00002DF4">
        <w:rPr>
          <w:sz w:val="22"/>
          <w:szCs w:val="22"/>
        </w:rPr>
        <w:t xml:space="preserve">İsteklinin gerçek kişi olması halinde; ihale tarihinden önceki beş yıl içinde mesleki faaliyetleri ile ilgili </w:t>
      </w:r>
      <w:proofErr w:type="gramStart"/>
      <w:r w:rsidRPr="00002DF4">
        <w:rPr>
          <w:sz w:val="22"/>
          <w:szCs w:val="22"/>
        </w:rPr>
        <w:t>mahkumiyet</w:t>
      </w:r>
      <w:proofErr w:type="gramEnd"/>
      <w:r w:rsidRPr="00002DF4">
        <w:rPr>
          <w:sz w:val="22"/>
          <w:szCs w:val="22"/>
        </w:rPr>
        <w:t xml:space="preserve">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r w:rsidRPr="00002DF4">
        <w:rPr>
          <w:b/>
          <w:sz w:val="22"/>
          <w:szCs w:val="22"/>
        </w:rPr>
        <w:t>17.5.3.1.2. </w:t>
      </w:r>
      <w:r w:rsidRPr="00002DF4">
        <w:rPr>
          <w:sz w:val="22"/>
          <w:szCs w:val="22"/>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w:t>
      </w:r>
      <w:proofErr w:type="gramStart"/>
      <w:r w:rsidRPr="00002DF4">
        <w:rPr>
          <w:sz w:val="22"/>
          <w:szCs w:val="22"/>
        </w:rPr>
        <w:t>hakim</w:t>
      </w:r>
      <w:proofErr w:type="gramEnd"/>
      <w:r w:rsidRPr="00002DF4">
        <w:rPr>
          <w:sz w:val="22"/>
          <w:szCs w:val="22"/>
        </w:rPr>
        <w:t xml:space="preserve">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002DF4">
        <w:rPr>
          <w:sz w:val="22"/>
          <w:szCs w:val="22"/>
        </w:rPr>
        <w:t>mahkumiyet</w:t>
      </w:r>
      <w:proofErr w:type="gramEnd"/>
      <w:r w:rsidRPr="00002DF4">
        <w:rPr>
          <w:sz w:val="22"/>
          <w:szCs w:val="22"/>
        </w:rPr>
        <w:t xml:space="preserve">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proofErr w:type="gramStart"/>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proofErr w:type="gramEnd"/>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Pr="00002DF4">
        <w:rPr>
          <w:sz w:val="22"/>
          <w:szCs w:val="22"/>
        </w:rPr>
        <w:t xml:space="preserve">İhale Uygulama Yönetmeliklerinin “İhale dışı bırakılma” başlıklı maddelerinde; İhale üzerinde kalan istekliden, 4734 sayılı Kanunun 10 uncu 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w:t>
      </w:r>
      <w:r w:rsidRPr="00002DF4">
        <w:rPr>
          <w:sz w:val="22"/>
          <w:szCs w:val="22"/>
        </w:rPr>
        <w:t xml:space="preserve"> (a), (b), (c), (d), (e) </w:t>
      </w:r>
      <w:r w:rsidRPr="00002DF4">
        <w:rPr>
          <w:sz w:val="22"/>
          <w:szCs w:val="22"/>
        </w:rPr>
        <w:lastRenderedPageBreak/>
        <w:t>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w:t>
      </w:r>
      <w:proofErr w:type="gramStart"/>
      <w:r w:rsidRPr="00002DF4">
        <w:rPr>
          <w:b/>
          <w:sz w:val="22"/>
          <w:szCs w:val="22"/>
          <w:lang w:eastAsia="en-US"/>
        </w:rPr>
        <w:t>Değişik : 20</w:t>
      </w:r>
      <w:proofErr w:type="gramEnd"/>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 </w:t>
      </w:r>
      <w:r w:rsidRPr="00002DF4">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002DF4" w:rsidRDefault="0072018D" w:rsidP="0072018D">
      <w:pPr>
        <w:widowControl w:val="0"/>
        <w:spacing w:after="120"/>
        <w:jc w:val="both"/>
        <w:rPr>
          <w:sz w:val="22"/>
          <w:szCs w:val="22"/>
        </w:rPr>
      </w:pPr>
      <w:r w:rsidRPr="00002DF4">
        <w:rPr>
          <w:b/>
          <w:sz w:val="22"/>
          <w:szCs w:val="22"/>
        </w:rPr>
        <w:t>17.6.2.</w:t>
      </w:r>
      <w:r w:rsidRPr="00002DF4">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proofErr w:type="gramStart"/>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Pr="00002DF4">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002DF4" w:rsidRDefault="0072018D" w:rsidP="0072018D">
      <w:pPr>
        <w:widowControl w:val="0"/>
        <w:spacing w:after="120"/>
        <w:jc w:val="both"/>
        <w:rPr>
          <w:sz w:val="22"/>
          <w:szCs w:val="22"/>
        </w:rPr>
      </w:pPr>
      <w:r w:rsidRPr="00002DF4">
        <w:rPr>
          <w:b/>
          <w:sz w:val="22"/>
          <w:szCs w:val="22"/>
        </w:rPr>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r w:rsidRPr="00002DF4">
        <w:rPr>
          <w:b/>
          <w:sz w:val="22"/>
          <w:szCs w:val="22"/>
        </w:rPr>
        <w:t>17.7.1.1. </w:t>
      </w:r>
      <w:r w:rsidRPr="00002DF4">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w:t>
      </w:r>
      <w:r w:rsidRPr="00002DF4">
        <w:rPr>
          <w:sz w:val="22"/>
          <w:szCs w:val="22"/>
        </w:rPr>
        <w:lastRenderedPageBreak/>
        <w:t xml:space="preserve">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002DF4">
        <w:rPr>
          <w:sz w:val="22"/>
          <w:szCs w:val="22"/>
        </w:rPr>
        <w:t>imkan</w:t>
      </w:r>
      <w:proofErr w:type="gramEnd"/>
      <w:r w:rsidRPr="00002DF4">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r w:rsidRPr="00002DF4">
        <w:rPr>
          <w:b/>
          <w:sz w:val="22"/>
          <w:szCs w:val="22"/>
        </w:rPr>
        <w:t>17.7.1.1.3. </w:t>
      </w:r>
      <w:r w:rsidRPr="00002DF4">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002DF4">
        <w:rPr>
          <w:sz w:val="22"/>
          <w:szCs w:val="22"/>
        </w:rPr>
        <w:t>kriterlerini</w:t>
      </w:r>
      <w:proofErr w:type="gramEnd"/>
      <w:r w:rsidRPr="00002DF4">
        <w:rPr>
          <w:sz w:val="22"/>
          <w:szCs w:val="22"/>
        </w:rPr>
        <w:t xml:space="preserve">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r w:rsidRPr="00002DF4">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proofErr w:type="gramStart"/>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proofErr w:type="gramEnd"/>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R.G./ 2. md.)</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 xml:space="preserve">Bu Kanun ve diğer kanunlardaki hükümler gereğince geçici veya sürekli olarak idarelerce veya mahkeme kararıyla kamu ihalelerine katılmaktan yasaklanmış olanlar ile </w:t>
      </w:r>
      <w:proofErr w:type="gramStart"/>
      <w:r w:rsidRPr="00002DF4">
        <w:rPr>
          <w:sz w:val="22"/>
          <w:szCs w:val="22"/>
        </w:rPr>
        <w:t>12/4/1991</w:t>
      </w:r>
      <w:proofErr w:type="gramEnd"/>
      <w:r w:rsidRPr="00002DF4">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lastRenderedPageBreak/>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002DF4">
        <w:rPr>
          <w:sz w:val="22"/>
          <w:szCs w:val="22"/>
        </w:rPr>
        <w:t>….</w:t>
      </w:r>
      <w:proofErr w:type="gramEnd"/>
      <w:r w:rsidRPr="00002DF4">
        <w:rPr>
          <w:sz w:val="22"/>
          <w:szCs w:val="22"/>
        </w:rPr>
        <w:t xml:space="preserve">”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proofErr w:type="gramStart"/>
      <w:r w:rsidRPr="00002DF4">
        <w:rPr>
          <w:sz w:val="22"/>
          <w:szCs w:val="22"/>
        </w:rPr>
        <w:t>hükmü</w:t>
      </w:r>
      <w:proofErr w:type="gramEnd"/>
      <w:r w:rsidRPr="00002DF4">
        <w:rPr>
          <w:sz w:val="22"/>
          <w:szCs w:val="22"/>
        </w:rPr>
        <w:t xml:space="preserve">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2531 sayılı Kanunun 2 nci maddesinde belirtilen “doğrudan doğruya veya dolaylı olarak görev ve iş alma, taahhüde girme, komisyonculuk ve temsilcilik yapma” olarak sayılmaması gerekmektedir.</w:t>
      </w:r>
    </w:p>
    <w:p w:rsidR="00842615" w:rsidRPr="00002DF4" w:rsidRDefault="00842615" w:rsidP="00307ABD">
      <w:pPr>
        <w:tabs>
          <w:tab w:val="left" w:pos="566"/>
        </w:tabs>
        <w:spacing w:after="120"/>
        <w:jc w:val="both"/>
        <w:rPr>
          <w:sz w:val="22"/>
          <w:szCs w:val="22"/>
        </w:rPr>
      </w:pPr>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Kamu Görevlerinden Ayrılanların Yapamayacakları İşler 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w:t>
      </w:r>
      <w:r w:rsidRPr="00002DF4">
        <w:rPr>
          <w:sz w:val="22"/>
          <w:szCs w:val="22"/>
        </w:rPr>
        <w:lastRenderedPageBreak/>
        <w:t>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002DF4" w:rsidRDefault="0072018D" w:rsidP="0072018D">
      <w:pPr>
        <w:widowControl w:val="0"/>
        <w:spacing w:after="120"/>
        <w:jc w:val="both"/>
        <w:rPr>
          <w:sz w:val="22"/>
          <w:szCs w:val="22"/>
        </w:rPr>
      </w:pPr>
      <w:r w:rsidRPr="00002DF4">
        <w:rPr>
          <w:b/>
          <w:sz w:val="22"/>
          <w:szCs w:val="22"/>
        </w:rPr>
        <w:t>17.8.2. </w:t>
      </w:r>
      <w:r w:rsidRPr="00002DF4">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002DF4" w:rsidRDefault="0072018D" w:rsidP="0072018D">
      <w:pPr>
        <w:pStyle w:val="DipnotMetni"/>
        <w:widowControl w:val="0"/>
        <w:spacing w:after="120"/>
        <w:jc w:val="both"/>
        <w:rPr>
          <w:sz w:val="22"/>
          <w:szCs w:val="22"/>
        </w:rPr>
      </w:pPr>
      <w:r w:rsidRPr="00002DF4">
        <w:rPr>
          <w:b/>
          <w:sz w:val="22"/>
          <w:szCs w:val="22"/>
        </w:rPr>
        <w:t>18.1.2.</w:t>
      </w:r>
      <w:r w:rsidRPr="00002DF4">
        <w:rPr>
          <w:sz w:val="22"/>
          <w:szCs w:val="22"/>
        </w:rPr>
        <w:t> </w:t>
      </w:r>
      <w:r w:rsidR="001A5E2A" w:rsidRPr="00002DF4">
        <w:rPr>
          <w:sz w:val="22"/>
          <w:szCs w:val="22"/>
        </w:rPr>
        <w:t>(</w:t>
      </w:r>
      <w:r w:rsidR="001A5E2A" w:rsidRPr="00002DF4">
        <w:rPr>
          <w:b/>
          <w:sz w:val="22"/>
          <w:szCs w:val="22"/>
        </w:rPr>
        <w:t>Mülga madde: 29.11.2016-29903 R.G./2. md.)</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002DF4" w:rsidRDefault="0072018D" w:rsidP="0072018D">
      <w:pPr>
        <w:widowControl w:val="0"/>
        <w:spacing w:after="120"/>
        <w:jc w:val="both"/>
        <w:rPr>
          <w:sz w:val="22"/>
          <w:szCs w:val="22"/>
        </w:rPr>
      </w:pPr>
      <w:r w:rsidRPr="00002DF4">
        <w:rPr>
          <w:b/>
          <w:sz w:val="22"/>
          <w:szCs w:val="22"/>
        </w:rPr>
        <w:lastRenderedPageBreak/>
        <w:t>18.1.3.1.</w:t>
      </w:r>
      <w:r w:rsidRPr="00002DF4">
        <w:rPr>
          <w:sz w:val="22"/>
          <w:szCs w:val="22"/>
        </w:rPr>
        <w:t xml:space="preserve"> Buna göre; teminat mektuplarının altına teyide yönelik ibare eklemek isteyen bankanın; “Bu teminat mektubunun teyidi için, </w:t>
      </w:r>
      <w:proofErr w:type="gramStart"/>
      <w:r w:rsidRPr="00002DF4">
        <w:rPr>
          <w:sz w:val="22"/>
          <w:szCs w:val="22"/>
        </w:rPr>
        <w:t>(</w:t>
      </w:r>
      <w:proofErr w:type="gramEnd"/>
      <w:r w:rsidRPr="00002DF4">
        <w:rPr>
          <w:sz w:val="22"/>
          <w:szCs w:val="22"/>
        </w:rPr>
        <w:t>… .com.tr) posta adresine veya (</w:t>
      </w:r>
      <w:proofErr w:type="gramStart"/>
      <w:r w:rsidRPr="00002DF4">
        <w:rPr>
          <w:sz w:val="22"/>
          <w:szCs w:val="22"/>
        </w:rPr>
        <w:t>……</w:t>
      </w:r>
      <w:proofErr w:type="gramEnd"/>
      <w:r w:rsidRPr="00002DF4">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002DF4">
        <w:rPr>
          <w:sz w:val="22"/>
          <w:szCs w:val="22"/>
        </w:rPr>
        <w:t>dahil</w:t>
      </w:r>
      <w:proofErr w:type="gramEnd"/>
      <w:r w:rsidRPr="00002DF4">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Mülga madde: 29.11.2016-29903 R.G./2. md.)</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w:t>
      </w:r>
      <w:r w:rsidRPr="00002DF4">
        <w:rPr>
          <w:b/>
          <w:sz w:val="22"/>
          <w:szCs w:val="22"/>
        </w:rPr>
        <w:t>1</w:t>
      </w:r>
      <w:r w:rsidRPr="00002DF4">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002DF4" w:rsidRDefault="0072018D" w:rsidP="001B7808">
      <w:pPr>
        <w:pStyle w:val="GvdeMetniGirintisi"/>
        <w:widowControl w:val="0"/>
        <w:ind w:firstLine="0"/>
        <w:jc w:val="both"/>
        <w:rPr>
          <w:b/>
          <w:sz w:val="22"/>
          <w:szCs w:val="22"/>
        </w:rPr>
      </w:pPr>
      <w:r w:rsidRPr="00002DF4">
        <w:rPr>
          <w:b/>
          <w:sz w:val="22"/>
          <w:szCs w:val="22"/>
        </w:rPr>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md.) </w:t>
      </w:r>
      <w:r w:rsidRPr="00002DF4">
        <w:rPr>
          <w:sz w:val="22"/>
          <w:szCs w:val="22"/>
        </w:rPr>
        <w:t xml:space="preserve">sözleşme </w:t>
      </w:r>
      <w:r w:rsidRPr="00002DF4">
        <w:rPr>
          <w:sz w:val="22"/>
          <w:szCs w:val="22"/>
        </w:rPr>
        <w:lastRenderedPageBreak/>
        <w:t>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9 md.)</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9 md.)</w:t>
      </w:r>
    </w:p>
    <w:p w:rsidR="0072018D" w:rsidRPr="00002DF4" w:rsidRDefault="0072018D" w:rsidP="0072018D">
      <w:pPr>
        <w:widowControl w:val="0"/>
        <w:spacing w:after="120"/>
        <w:jc w:val="both"/>
        <w:rPr>
          <w:i/>
          <w:sz w:val="22"/>
          <w:szCs w:val="22"/>
        </w:rPr>
      </w:pPr>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002DF4" w:rsidRDefault="0072018D" w:rsidP="004317F6">
      <w:pPr>
        <w:pStyle w:val="GvdeMetniGirintisi"/>
        <w:widowControl w:val="0"/>
        <w:ind w:firstLine="0"/>
        <w:jc w:val="both"/>
        <w:rPr>
          <w:sz w:val="22"/>
          <w:szCs w:val="22"/>
        </w:rPr>
      </w:pPr>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 xml:space="preserve">(Ek: </w:t>
      </w:r>
      <w:proofErr w:type="gramStart"/>
      <w:r w:rsidR="00FF6887" w:rsidRPr="00002DF4">
        <w:rPr>
          <w:b/>
          <w:sz w:val="22"/>
          <w:szCs w:val="22"/>
          <w:lang w:eastAsia="en-US"/>
        </w:rPr>
        <w:t>13</w:t>
      </w:r>
      <w:r w:rsidR="00FF6887" w:rsidRPr="00002DF4">
        <w:rPr>
          <w:b/>
          <w:sz w:val="22"/>
          <w:szCs w:val="22"/>
        </w:rPr>
        <w:t>/04</w:t>
      </w:r>
      <w:r w:rsidR="00FF6887" w:rsidRPr="00002DF4">
        <w:rPr>
          <w:b/>
          <w:sz w:val="22"/>
          <w:szCs w:val="22"/>
          <w:lang w:eastAsia="en-US"/>
        </w:rPr>
        <w:t>/</w:t>
      </w:r>
      <w:r w:rsidR="00FF6887" w:rsidRPr="00002DF4">
        <w:rPr>
          <w:b/>
          <w:sz w:val="22"/>
          <w:szCs w:val="22"/>
        </w:rPr>
        <w:t>2013</w:t>
      </w:r>
      <w:proofErr w:type="gramEnd"/>
      <w:r w:rsidR="00FF6887" w:rsidRPr="00002DF4">
        <w:rPr>
          <w:b/>
          <w:sz w:val="22"/>
          <w:szCs w:val="22"/>
          <w:lang w:eastAsia="en-US"/>
        </w:rPr>
        <w:t xml:space="preserve">- 28617 R.G./ 3. md.) </w:t>
      </w:r>
      <w:r w:rsidR="009458E9" w:rsidRPr="00002DF4">
        <w:rPr>
          <w:b/>
          <w:iCs/>
          <w:sz w:val="22"/>
          <w:szCs w:val="22"/>
        </w:rPr>
        <w:t>Ek kesin teminat</w:t>
      </w:r>
    </w:p>
    <w:p w:rsidR="009458E9" w:rsidRPr="00002DF4" w:rsidRDefault="009458E9" w:rsidP="00C11FFC">
      <w:pPr>
        <w:jc w:val="both"/>
        <w:rPr>
          <w:b/>
          <w:iCs/>
          <w:sz w:val="22"/>
          <w:szCs w:val="22"/>
        </w:rPr>
      </w:pPr>
    </w:p>
    <w:p w:rsidR="00D17618" w:rsidRDefault="00D17618" w:rsidP="00D17618">
      <w:pPr>
        <w:tabs>
          <w:tab w:val="left" w:pos="566"/>
        </w:tabs>
        <w:jc w:val="both"/>
        <w:rPr>
          <w:iCs/>
          <w:sz w:val="22"/>
          <w:szCs w:val="22"/>
        </w:rPr>
      </w:pPr>
      <w:r w:rsidRPr="00002DF4">
        <w:rPr>
          <w:b/>
          <w:iCs/>
          <w:sz w:val="22"/>
          <w:szCs w:val="22"/>
        </w:rPr>
        <w:t>18.6.1.</w:t>
      </w:r>
      <w:r w:rsidR="006C721B" w:rsidRPr="00002DF4">
        <w:rPr>
          <w:b/>
          <w:sz w:val="22"/>
          <w:szCs w:val="22"/>
          <w:lang w:eastAsia="en-US"/>
        </w:rPr>
        <w:t xml:space="preserve">(Değişik: </w:t>
      </w:r>
      <w:proofErr w:type="gramStart"/>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032345" w:rsidRPr="00002DF4">
        <w:rPr>
          <w:b/>
          <w:sz w:val="22"/>
          <w:szCs w:val="22"/>
          <w:lang w:eastAsia="en-US"/>
        </w:rPr>
        <w:t xml:space="preserve"> R.G./ 5.</w:t>
      </w:r>
      <w:r w:rsidR="006C721B" w:rsidRPr="00002DF4">
        <w:rPr>
          <w:b/>
          <w:sz w:val="22"/>
          <w:szCs w:val="22"/>
          <w:lang w:eastAsia="en-US"/>
        </w:rPr>
        <w:t>md.)</w:t>
      </w:r>
      <w:r w:rsidR="0008052C" w:rsidRPr="00002DF4">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6B7D0C" w:rsidRPr="006B7D0C" w:rsidRDefault="006B7D0C" w:rsidP="00D17618">
      <w:pPr>
        <w:tabs>
          <w:tab w:val="left" w:pos="566"/>
        </w:tabs>
        <w:jc w:val="both"/>
        <w:rPr>
          <w:iCs/>
          <w:strike/>
          <w:sz w:val="22"/>
          <w:szCs w:val="22"/>
        </w:rPr>
      </w:pPr>
    </w:p>
    <w:p w:rsidR="00333027" w:rsidRPr="006B7D0C" w:rsidRDefault="00333027" w:rsidP="00333027">
      <w:pPr>
        <w:shd w:val="clear" w:color="auto" w:fill="FFFFFF"/>
        <w:spacing w:after="150"/>
        <w:jc w:val="both"/>
        <w:rPr>
          <w:sz w:val="22"/>
          <w:szCs w:val="22"/>
        </w:rPr>
      </w:pPr>
      <w:r w:rsidRPr="006B7D0C">
        <w:rPr>
          <w:b/>
          <w:bCs/>
          <w:sz w:val="22"/>
          <w:szCs w:val="22"/>
        </w:rPr>
        <w:t xml:space="preserve">18.7. </w:t>
      </w:r>
      <w:r w:rsidR="006B7D0C" w:rsidRPr="006B7D0C">
        <w:rPr>
          <w:rFonts w:eastAsia="Calibri"/>
          <w:b/>
          <w:bCs/>
          <w:sz w:val="22"/>
          <w:szCs w:val="22"/>
          <w:lang w:eastAsia="en-US"/>
        </w:rPr>
        <w:t>(Ek madde: 13.06.2019-30800 R.G/6.md</w:t>
      </w:r>
      <w:proofErr w:type="gramStart"/>
      <w:r w:rsidR="006B7D0C" w:rsidRPr="006B7D0C">
        <w:rPr>
          <w:rFonts w:eastAsia="Calibri"/>
          <w:b/>
          <w:bCs/>
          <w:sz w:val="22"/>
          <w:szCs w:val="22"/>
          <w:lang w:eastAsia="en-US"/>
        </w:rPr>
        <w:t>.;</w:t>
      </w:r>
      <w:proofErr w:type="gramEnd"/>
      <w:r w:rsidR="006B7D0C" w:rsidRPr="006B7D0C">
        <w:rPr>
          <w:rFonts w:eastAsia="Calibri"/>
          <w:b/>
          <w:bCs/>
          <w:sz w:val="22"/>
          <w:szCs w:val="22"/>
          <w:lang w:eastAsia="en-US"/>
        </w:rPr>
        <w:t xml:space="preserve"> yürürlük:23.06.2019) </w:t>
      </w:r>
      <w:r w:rsidRPr="006B7D0C">
        <w:rPr>
          <w:b/>
          <w:bCs/>
          <w:sz w:val="22"/>
          <w:szCs w:val="22"/>
        </w:rPr>
        <w:t>Ortak girişimler tarafından sunulması gereken teminatlar</w:t>
      </w:r>
    </w:p>
    <w:p w:rsidR="00333027" w:rsidRPr="006B7D0C" w:rsidRDefault="00333027" w:rsidP="00333027">
      <w:pPr>
        <w:shd w:val="clear" w:color="auto" w:fill="FFFFFF"/>
        <w:spacing w:after="150"/>
        <w:jc w:val="both"/>
        <w:rPr>
          <w:sz w:val="22"/>
          <w:szCs w:val="22"/>
        </w:rPr>
      </w:pPr>
      <w:r w:rsidRPr="006B7D0C">
        <w:rPr>
          <w:b/>
          <w:bCs/>
          <w:sz w:val="22"/>
          <w:szCs w:val="22"/>
        </w:rPr>
        <w:t>18.7.1. </w:t>
      </w:r>
      <w:r w:rsidRPr="006B7D0C">
        <w:rPr>
          <w:sz w:val="22"/>
          <w:szCs w:val="22"/>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6B7D0C">
        <w:rPr>
          <w:sz w:val="22"/>
          <w:szCs w:val="22"/>
        </w:rPr>
        <w:t>kriteri</w:t>
      </w:r>
      <w:proofErr w:type="gramEnd"/>
      <w:r w:rsidRPr="006B7D0C">
        <w:rPr>
          <w:sz w:val="22"/>
          <w:szCs w:val="22"/>
        </w:rPr>
        <w:t> olduğu ihalelerde, ortakların yurt içinde veya Kanun kapsamındaki idarelere yurt dışında gerçekleştirilen işler için düzenlenen belgeleri kullanmaları durumunda da aynı kural geçerlidir.</w:t>
      </w:r>
    </w:p>
    <w:p w:rsidR="006B7D0C" w:rsidRDefault="00333027" w:rsidP="006B7D0C">
      <w:pPr>
        <w:pStyle w:val="GvdeMetniGirintisi"/>
        <w:widowControl w:val="0"/>
        <w:ind w:firstLine="0"/>
        <w:jc w:val="both"/>
        <w:rPr>
          <w:sz w:val="22"/>
          <w:szCs w:val="22"/>
        </w:rPr>
      </w:pPr>
      <w:r w:rsidRPr="006B7D0C">
        <w:rPr>
          <w:b/>
          <w:bCs/>
          <w:sz w:val="22"/>
          <w:szCs w:val="22"/>
        </w:rPr>
        <w:t>18.7.2.</w:t>
      </w:r>
      <w:r w:rsidRPr="006B7D0C">
        <w:rPr>
          <w:sz w:val="22"/>
          <w:szCs w:val="22"/>
        </w:rPr>
        <w:t> İş deneyimini gösteren belgelerin yeterlik </w:t>
      </w:r>
      <w:proofErr w:type="gramStart"/>
      <w:r w:rsidRPr="006B7D0C">
        <w:rPr>
          <w:sz w:val="22"/>
          <w:szCs w:val="22"/>
        </w:rPr>
        <w:t>kriteri</w:t>
      </w:r>
      <w:proofErr w:type="gramEnd"/>
      <w:r w:rsidRPr="006B7D0C">
        <w:rPr>
          <w:sz w:val="22"/>
          <w:szCs w:val="22"/>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6B7D0C">
        <w:rPr>
          <w:sz w:val="22"/>
          <w:szCs w:val="22"/>
        </w:rPr>
        <w:t>konsorsiyumun</w:t>
      </w:r>
      <w:proofErr w:type="gramEnd"/>
      <w:r w:rsidRPr="006B7D0C">
        <w:rPr>
          <w:sz w:val="22"/>
          <w:szCs w:val="22"/>
        </w:rPr>
        <w:t xml:space="preserve"> sınır değerin üzerindeki 1000 TL’lik toplam teklifinin 200 TL’lik özel uzmanlık gerektiren kısmına teklif sunan özel ortağının yurt </w:t>
      </w:r>
      <w:r w:rsidRPr="006B7D0C">
        <w:rPr>
          <w:sz w:val="22"/>
          <w:szCs w:val="22"/>
        </w:rPr>
        <w:lastRenderedPageBreak/>
        <w:t>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Pr>
          <w:sz w:val="22"/>
          <w:szCs w:val="22"/>
        </w:rPr>
        <w:t>.</w:t>
      </w:r>
    </w:p>
    <w:p w:rsidR="00707906" w:rsidRPr="00002DF4" w:rsidRDefault="00707906" w:rsidP="006B7D0C">
      <w:pPr>
        <w:pStyle w:val="GvdeMetniGirintisi"/>
        <w:widowControl w:val="0"/>
        <w:ind w:firstLine="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 xml:space="preserve">4734 sayılı Kanunun “İdarelerce Uyulması Gereken Diğer Kurallar” başlıklı 62 nci maddesinin (b) bendinde; “Öngörülen ödeneklerin kullanılmasına </w:t>
      </w:r>
      <w:proofErr w:type="gramStart"/>
      <w:r w:rsidRPr="00002DF4">
        <w:rPr>
          <w:sz w:val="22"/>
          <w:szCs w:val="22"/>
        </w:rPr>
        <w:t>imkan</w:t>
      </w:r>
      <w:proofErr w:type="gramEnd"/>
      <w:r w:rsidRPr="00002DF4">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002DF4">
        <w:rPr>
          <w:sz w:val="22"/>
          <w:szCs w:val="22"/>
        </w:rPr>
        <w:t>imkan</w:t>
      </w:r>
      <w:proofErr w:type="gramEnd"/>
      <w:r w:rsidRPr="00002DF4">
        <w:rPr>
          <w:sz w:val="22"/>
          <w:szCs w:val="22"/>
        </w:rPr>
        <w:t xml:space="preserve">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002DF4" w:rsidRDefault="0072018D" w:rsidP="0072018D">
      <w:pPr>
        <w:widowControl w:val="0"/>
        <w:spacing w:after="120"/>
        <w:jc w:val="both"/>
        <w:rPr>
          <w:b/>
          <w:sz w:val="22"/>
          <w:szCs w:val="22"/>
        </w:rPr>
      </w:pPr>
      <w:r w:rsidRPr="00002DF4">
        <w:rPr>
          <w:b/>
          <w:sz w:val="22"/>
          <w:szCs w:val="22"/>
        </w:rPr>
        <w:t>Madde 21- 4734 sayılı Kanunun 62 nci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xml:space="preserve"> 4964 sayılı Kanunla değişik 4734 sayılı Kanunun 62 nci maddesinin (ı) bendinde “Bu Kanunun 21 ve 22 nci maddelerindeki parasal limitler </w:t>
      </w:r>
      <w:proofErr w:type="gramStart"/>
      <w:r w:rsidRPr="00002DF4">
        <w:rPr>
          <w:sz w:val="22"/>
          <w:szCs w:val="22"/>
        </w:rPr>
        <w:t>dahilinde</w:t>
      </w:r>
      <w:proofErr w:type="gramEnd"/>
      <w:r w:rsidRPr="00002DF4">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w:t>
      </w:r>
      <w:proofErr w:type="gramStart"/>
      <w:r w:rsidRPr="00002DF4">
        <w:rPr>
          <w:sz w:val="22"/>
          <w:szCs w:val="22"/>
        </w:rPr>
        <w:t>dahilinde</w:t>
      </w:r>
      <w:proofErr w:type="gramEnd"/>
      <w:r w:rsidRPr="00002DF4">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w:t>
      </w:r>
      <w:r w:rsidRPr="00002DF4">
        <w:rPr>
          <w:sz w:val="22"/>
          <w:szCs w:val="22"/>
        </w:rPr>
        <w:lastRenderedPageBreak/>
        <w:t xml:space="preserve">kapsamında yapacakları harcamalarda, bütçelerine bu amaçla konulan ödeneklerin % 10 unu Kamu İhale Kurulunun uygun görüşü olmadan aşamayacaklardır. </w:t>
      </w:r>
    </w:p>
    <w:p w:rsidR="0072018D" w:rsidRPr="00002DF4" w:rsidRDefault="0072018D" w:rsidP="0072018D">
      <w:pPr>
        <w:widowControl w:val="0"/>
        <w:spacing w:after="120"/>
        <w:jc w:val="both"/>
        <w:rPr>
          <w:sz w:val="22"/>
          <w:szCs w:val="22"/>
        </w:rPr>
      </w:pPr>
      <w:r w:rsidRPr="00002DF4">
        <w:rPr>
          <w:b/>
          <w:sz w:val="22"/>
          <w:szCs w:val="22"/>
        </w:rPr>
        <w:t>21.2.</w:t>
      </w:r>
      <w:r w:rsidRPr="00002DF4">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002DF4" w:rsidRDefault="0072018D" w:rsidP="0072018D">
      <w:pPr>
        <w:widowControl w:val="0"/>
        <w:spacing w:after="120"/>
        <w:jc w:val="both"/>
        <w:rPr>
          <w:sz w:val="22"/>
          <w:szCs w:val="22"/>
        </w:rPr>
      </w:pPr>
      <w:r w:rsidRPr="00002DF4">
        <w:rPr>
          <w:b/>
          <w:sz w:val="22"/>
          <w:szCs w:val="22"/>
        </w:rPr>
        <w:t>21.5.</w:t>
      </w:r>
      <w:r w:rsidRPr="00002DF4">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002DF4" w:rsidRDefault="0072018D" w:rsidP="0072018D">
      <w:pPr>
        <w:widowControl w:val="0"/>
        <w:spacing w:after="120"/>
        <w:jc w:val="both"/>
        <w:rPr>
          <w:sz w:val="22"/>
          <w:szCs w:val="22"/>
        </w:rPr>
      </w:pPr>
      <w:r w:rsidRPr="00002DF4">
        <w:rPr>
          <w:b/>
          <w:sz w:val="22"/>
          <w:szCs w:val="22"/>
        </w:rPr>
        <w:t>21.7.</w:t>
      </w:r>
      <w:r w:rsidRPr="00002DF4">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lastRenderedPageBreak/>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t>4734 sayılı Kanunun 22 nci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 xml:space="preserve">c) Mevcut mal, </w:t>
      </w:r>
      <w:proofErr w:type="gramStart"/>
      <w:r w:rsidRPr="00002DF4">
        <w:rPr>
          <w:snapToGrid w:val="0"/>
          <w:sz w:val="22"/>
          <w:szCs w:val="22"/>
        </w:rPr>
        <w:t>ekipman</w:t>
      </w:r>
      <w:proofErr w:type="gramEnd"/>
      <w:r w:rsidRPr="00002DF4">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w:t>
      </w:r>
      <w:proofErr w:type="gramStart"/>
      <w:r w:rsidRPr="00002DF4">
        <w:rPr>
          <w:snapToGrid w:val="0"/>
          <w:sz w:val="22"/>
          <w:szCs w:val="22"/>
        </w:rPr>
        <w:t>dahilinde</w:t>
      </w:r>
      <w:proofErr w:type="gramEnd"/>
      <w:r w:rsidRPr="00002DF4">
        <w:rPr>
          <w:snapToGrid w:val="0"/>
          <w:sz w:val="22"/>
          <w:szCs w:val="22"/>
        </w:rPr>
        <w:t xml:space="preserve"> bulunan idarelerin onbeş milyar </w:t>
      </w:r>
      <w:r w:rsidRPr="00002DF4">
        <w:rPr>
          <w:sz w:val="22"/>
          <w:szCs w:val="22"/>
        </w:rPr>
        <w:t>(otuzüçbinyetmişaltı Türk Lirası)</w:t>
      </w:r>
      <w:r w:rsidRPr="00002DF4">
        <w:rPr>
          <w:snapToGrid w:val="0"/>
          <w:sz w:val="22"/>
          <w:szCs w:val="22"/>
        </w:rPr>
        <w:t xml:space="preserve">, diğer idarelerin beşmilyar Türk Lirasını </w:t>
      </w:r>
      <w:r w:rsidRPr="00002DF4">
        <w:rPr>
          <w:bCs/>
          <w:sz w:val="22"/>
          <w:szCs w:val="22"/>
        </w:rPr>
        <w:t>(</w:t>
      </w:r>
      <w:r w:rsidRPr="00002DF4">
        <w:rPr>
          <w:sz w:val="22"/>
          <w:szCs w:val="22"/>
        </w:rPr>
        <w:t>onbirbinyirmibir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 xml:space="preserve">Özelliğinden ve belli süre içinde kullanılma zorunluluğundan dolayı stoklanması ekonomik olmayan veya acil durumlarda kullanılacak olan ilaç, aşı, serum, anti-serum, kan ve kan ürünleri ile ortez,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t>h) </w:t>
      </w:r>
      <w:proofErr w:type="gramStart"/>
      <w:r w:rsidRPr="00002DF4">
        <w:rPr>
          <w:sz w:val="22"/>
          <w:szCs w:val="22"/>
        </w:rPr>
        <w:t>8/1/1943</w:t>
      </w:r>
      <w:proofErr w:type="gramEnd"/>
      <w:r w:rsidRPr="00002DF4">
        <w:rPr>
          <w:sz w:val="22"/>
          <w:szCs w:val="22"/>
        </w:rPr>
        <w:t xml:space="preserve">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 xml:space="preserve">Türkiye İş Kurumunun, </w:t>
      </w:r>
      <w:proofErr w:type="gramStart"/>
      <w:r w:rsidRPr="00002DF4">
        <w:rPr>
          <w:sz w:val="22"/>
          <w:szCs w:val="22"/>
        </w:rPr>
        <w:t>25/6/2003</w:t>
      </w:r>
      <w:proofErr w:type="gramEnd"/>
      <w:r w:rsidRPr="00002DF4">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002DF4">
        <w:rPr>
          <w:sz w:val="22"/>
          <w:szCs w:val="22"/>
        </w:rPr>
        <w:t>kağıdı</w:t>
      </w:r>
      <w:proofErr w:type="gramEnd"/>
      <w:r w:rsidRPr="00002DF4">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002DF4">
        <w:rPr>
          <w:sz w:val="22"/>
          <w:szCs w:val="22"/>
        </w:rPr>
        <w:t>kriterlerini</w:t>
      </w:r>
      <w:proofErr w:type="gramEnd"/>
      <w:r w:rsidRPr="00002DF4">
        <w:rPr>
          <w:sz w:val="22"/>
          <w:szCs w:val="22"/>
        </w:rPr>
        <w:t xml:space="preserve"> arama zorunluluğu bulunmaksızın, ihale yetkilisince 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002DF4">
        <w:rPr>
          <w:sz w:val="22"/>
          <w:szCs w:val="22"/>
        </w:rPr>
        <w:t>kriterlerinin</w:t>
      </w:r>
      <w:proofErr w:type="gramEnd"/>
      <w:r w:rsidRPr="00002DF4">
        <w:rPr>
          <w:sz w:val="22"/>
          <w:szCs w:val="22"/>
        </w:rPr>
        <w:t xml:space="preserve">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lastRenderedPageBreak/>
        <w:t>22.1.1.3. </w:t>
      </w:r>
      <w:r w:rsidRPr="00002DF4">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 xml:space="preserve">(Değişik: </w:t>
      </w:r>
      <w:proofErr w:type="gramStart"/>
      <w:r w:rsidR="007F4C89" w:rsidRPr="00002DF4">
        <w:rPr>
          <w:b/>
          <w:sz w:val="22"/>
          <w:szCs w:val="22"/>
          <w:lang w:eastAsia="en-US"/>
        </w:rPr>
        <w:t>28</w:t>
      </w:r>
      <w:r w:rsidR="007F4C89" w:rsidRPr="00002DF4">
        <w:rPr>
          <w:b/>
          <w:sz w:val="22"/>
          <w:szCs w:val="22"/>
        </w:rPr>
        <w:t>/11</w:t>
      </w:r>
      <w:r w:rsidR="007F4C89" w:rsidRPr="00002DF4">
        <w:rPr>
          <w:b/>
          <w:sz w:val="22"/>
          <w:szCs w:val="22"/>
          <w:lang w:eastAsia="en-US"/>
        </w:rPr>
        <w:t>/</w:t>
      </w:r>
      <w:r w:rsidR="007F4C89" w:rsidRPr="00002DF4">
        <w:rPr>
          <w:b/>
          <w:sz w:val="22"/>
          <w:szCs w:val="22"/>
        </w:rPr>
        <w:t>2013</w:t>
      </w:r>
      <w:proofErr w:type="gramEnd"/>
      <w:r w:rsidR="007F4C89" w:rsidRPr="00002DF4">
        <w:rPr>
          <w:b/>
          <w:sz w:val="22"/>
          <w:szCs w:val="22"/>
          <w:lang w:eastAsia="en-US"/>
        </w:rPr>
        <w:t xml:space="preserve">- 28835 R.G./ 1. md.) </w:t>
      </w:r>
      <w:r w:rsidRPr="00002DF4">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w:t>
      </w:r>
      <w:proofErr w:type="gramStart"/>
      <w:r w:rsidRPr="00002DF4">
        <w:rPr>
          <w:sz w:val="22"/>
          <w:szCs w:val="22"/>
        </w:rPr>
        <w:t>yapılabilir.</w:t>
      </w:r>
      <w:r w:rsidR="007F4C89" w:rsidRPr="00002DF4">
        <w:rPr>
          <w:sz w:val="22"/>
          <w:szCs w:val="22"/>
        </w:rPr>
        <w:t>Ancak</w:t>
      </w:r>
      <w:proofErr w:type="gramEnd"/>
      <w:r w:rsidR="007F4C89" w:rsidRPr="00002DF4">
        <w:rPr>
          <w:sz w:val="22"/>
          <w:szCs w:val="22"/>
        </w:rPr>
        <w:t xml:space="preserve">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xml:space="preserve">. Ayrıca, </w:t>
      </w:r>
      <w:proofErr w:type="gramStart"/>
      <w:r w:rsidRPr="00002DF4">
        <w:rPr>
          <w:sz w:val="22"/>
          <w:szCs w:val="22"/>
        </w:rPr>
        <w:t>4/3/2009</w:t>
      </w:r>
      <w:proofErr w:type="gramEnd"/>
      <w:r w:rsidRPr="00002DF4">
        <w:rPr>
          <w:sz w:val="22"/>
          <w:szCs w:val="22"/>
        </w:rPr>
        <w:t xml:space="preserve">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r w:rsidRPr="00002DF4">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w:t>
      </w:r>
      <w:r w:rsidRPr="00002DF4">
        <w:rPr>
          <w:sz w:val="22"/>
          <w:szCs w:val="22"/>
        </w:rPr>
        <w:lastRenderedPageBreak/>
        <w:t xml:space="preserve">ekleyeceklerdir.  </w:t>
      </w:r>
    </w:p>
    <w:p w:rsidR="0072018D" w:rsidRPr="00002DF4" w:rsidRDefault="0072018D" w:rsidP="0072018D">
      <w:pPr>
        <w:widowControl w:val="0"/>
        <w:spacing w:after="120"/>
        <w:jc w:val="both"/>
        <w:rPr>
          <w:b/>
          <w:sz w:val="22"/>
          <w:szCs w:val="22"/>
        </w:rPr>
      </w:pPr>
      <w:r w:rsidRPr="00002DF4">
        <w:rPr>
          <w:b/>
          <w:sz w:val="22"/>
          <w:szCs w:val="22"/>
        </w:rPr>
        <w:t>22.4. 4734 sayılı Kanunun 22 nci maddesinin (c) bendi uyarınca mal ve hizmetlerin ilk alım 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 xml:space="preserve">4734 sayılı Kanunun 22 nci maddesinin (c) bendi uyarınca, mevcut mal, </w:t>
      </w:r>
      <w:proofErr w:type="gramStart"/>
      <w:r w:rsidRPr="00002DF4">
        <w:rPr>
          <w:sz w:val="22"/>
          <w:szCs w:val="22"/>
        </w:rPr>
        <w:t>ekipman</w:t>
      </w:r>
      <w:proofErr w:type="gramEnd"/>
      <w:r w:rsidRPr="00002DF4">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t>22.4.1.3. </w:t>
      </w:r>
      <w:r w:rsidRPr="00002DF4">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002DF4">
        <w:rPr>
          <w:sz w:val="22"/>
          <w:szCs w:val="22"/>
        </w:rPr>
        <w:t>ekipman</w:t>
      </w:r>
      <w:proofErr w:type="gramEnd"/>
      <w:r w:rsidRPr="00002DF4">
        <w:rPr>
          <w:sz w:val="22"/>
          <w:szCs w:val="22"/>
        </w:rPr>
        <w:t>,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w:t>
      </w:r>
      <w:proofErr w:type="gramStart"/>
      <w:r w:rsidRPr="00002DF4">
        <w:rPr>
          <w:sz w:val="22"/>
          <w:szCs w:val="22"/>
        </w:rPr>
        <w:t>alınabilir.İdareler</w:t>
      </w:r>
      <w:proofErr w:type="gramEnd"/>
      <w:r w:rsidRPr="00002DF4">
        <w:rPr>
          <w:sz w:val="22"/>
          <w:szCs w:val="22"/>
        </w:rPr>
        <w:t xml:space="preserve"> 4734 sayılı Kanunun 22 nci maddesinin (c) bendinin uygulamasında, 4734 Sayılı Kanun’un 22 nci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22.5. 4734 sayılı Kanunun 22 nci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r w:rsidRPr="00002DF4">
        <w:rPr>
          <w:b/>
          <w:sz w:val="22"/>
          <w:szCs w:val="22"/>
        </w:rPr>
        <w:lastRenderedPageBreak/>
        <w:t xml:space="preserve">22.5.1.2. </w:t>
      </w:r>
      <w:r w:rsidRPr="00002DF4">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 xml:space="preserve">(Ek: </w:t>
      </w:r>
      <w:proofErr w:type="gramStart"/>
      <w:r w:rsidR="0076161D" w:rsidRPr="00002DF4">
        <w:rPr>
          <w:b/>
          <w:sz w:val="22"/>
          <w:szCs w:val="22"/>
          <w:lang w:eastAsia="en-US"/>
        </w:rPr>
        <w:t>13</w:t>
      </w:r>
      <w:r w:rsidR="0076161D" w:rsidRPr="00002DF4">
        <w:rPr>
          <w:b/>
          <w:sz w:val="22"/>
          <w:szCs w:val="22"/>
        </w:rPr>
        <w:t>/04</w:t>
      </w:r>
      <w:r w:rsidR="0076161D" w:rsidRPr="00002DF4">
        <w:rPr>
          <w:b/>
          <w:sz w:val="22"/>
          <w:szCs w:val="22"/>
          <w:lang w:eastAsia="en-US"/>
        </w:rPr>
        <w:t>/</w:t>
      </w:r>
      <w:r w:rsidR="0076161D" w:rsidRPr="00002DF4">
        <w:rPr>
          <w:b/>
          <w:sz w:val="22"/>
          <w:szCs w:val="22"/>
        </w:rPr>
        <w:t>2013</w:t>
      </w:r>
      <w:proofErr w:type="gramEnd"/>
      <w:r w:rsidR="0076161D" w:rsidRPr="00002DF4">
        <w:rPr>
          <w:b/>
          <w:sz w:val="22"/>
          <w:szCs w:val="22"/>
          <w:lang w:eastAsia="en-US"/>
        </w:rPr>
        <w:t xml:space="preserve">- 28617 R.G./ 4. md.) </w:t>
      </w:r>
      <w:r w:rsidRPr="00002DF4">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nci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002DF4">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002DF4">
        <w:rPr>
          <w:sz w:val="22"/>
          <w:szCs w:val="22"/>
        </w:rPr>
        <w:t>10/6/2006</w:t>
      </w:r>
      <w:proofErr w:type="gramEnd"/>
      <w:r w:rsidRPr="00002DF4">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r w:rsidRPr="00002DF4">
        <w:rPr>
          <w:b/>
          <w:sz w:val="22"/>
          <w:szCs w:val="22"/>
        </w:rPr>
        <w:t>22.6.1.1 </w:t>
      </w:r>
      <w:r w:rsidRPr="00002DF4">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ortez,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w:t>
      </w:r>
      <w:r w:rsidRPr="00002DF4">
        <w:rPr>
          <w:sz w:val="22"/>
          <w:szCs w:val="22"/>
        </w:rPr>
        <w:lastRenderedPageBreak/>
        <w:t xml:space="preserve">olup özelliğinden dolayı stoklama </w:t>
      </w:r>
      <w:proofErr w:type="gramStart"/>
      <w:r w:rsidRPr="00002DF4">
        <w:rPr>
          <w:sz w:val="22"/>
          <w:szCs w:val="22"/>
        </w:rPr>
        <w:t>imkanı</w:t>
      </w:r>
      <w:proofErr w:type="gramEnd"/>
      <w:r w:rsidRPr="00002DF4">
        <w:rPr>
          <w:sz w:val="22"/>
          <w:szCs w:val="22"/>
        </w:rPr>
        <w:t xml:space="preserve">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t>22.8. Milletlerarası tahkim davaları için alınacak hizmetler</w:t>
      </w:r>
    </w:p>
    <w:p w:rsidR="0072018D" w:rsidRPr="00002DF4" w:rsidRDefault="0072018D" w:rsidP="0072018D">
      <w:pPr>
        <w:widowControl w:val="0"/>
        <w:spacing w:after="120"/>
        <w:jc w:val="both"/>
        <w:rPr>
          <w:sz w:val="22"/>
          <w:szCs w:val="22"/>
        </w:rPr>
      </w:pPr>
      <w:r w:rsidRPr="00002DF4">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C57560" w:rsidRPr="00707906" w:rsidRDefault="00C57560" w:rsidP="00C57560">
      <w:pPr>
        <w:shd w:val="clear" w:color="auto" w:fill="FFFFFF"/>
        <w:spacing w:after="150"/>
        <w:jc w:val="both"/>
        <w:rPr>
          <w:sz w:val="22"/>
          <w:szCs w:val="22"/>
        </w:rPr>
      </w:pPr>
      <w:r w:rsidRPr="00707906">
        <w:rPr>
          <w:b/>
          <w:bCs/>
          <w:sz w:val="22"/>
          <w:szCs w:val="22"/>
        </w:rPr>
        <w:t xml:space="preserve">22/A – </w:t>
      </w:r>
      <w:r w:rsidR="00707906" w:rsidRPr="00707906">
        <w:rPr>
          <w:rFonts w:eastAsia="Calibri"/>
          <w:b/>
          <w:bCs/>
          <w:sz w:val="22"/>
          <w:szCs w:val="22"/>
          <w:lang w:eastAsia="en-US"/>
        </w:rPr>
        <w:t>(Ek madde: 13.06.2019-30800 R.G/7.md</w:t>
      </w:r>
      <w:proofErr w:type="gramStart"/>
      <w:r w:rsidR="00707906" w:rsidRPr="00707906">
        <w:rPr>
          <w:rFonts w:eastAsia="Calibri"/>
          <w:b/>
          <w:bCs/>
          <w:sz w:val="22"/>
          <w:szCs w:val="22"/>
          <w:lang w:eastAsia="en-US"/>
        </w:rPr>
        <w:t>.;</w:t>
      </w:r>
      <w:proofErr w:type="gramEnd"/>
      <w:r w:rsidR="00707906" w:rsidRPr="00707906">
        <w:rPr>
          <w:rFonts w:eastAsia="Calibri"/>
          <w:b/>
          <w:bCs/>
          <w:sz w:val="22"/>
          <w:szCs w:val="22"/>
          <w:lang w:eastAsia="en-US"/>
        </w:rPr>
        <w:t xml:space="preserve"> yürürlük:23.06.2019)</w:t>
      </w:r>
      <w:r w:rsidR="00707906" w:rsidRPr="00707906">
        <w:rPr>
          <w:b/>
          <w:bCs/>
          <w:sz w:val="22"/>
          <w:szCs w:val="22"/>
        </w:rPr>
        <w:t xml:space="preserve"> </w:t>
      </w:r>
      <w:r w:rsidRPr="00707906">
        <w:rPr>
          <w:b/>
          <w:bCs/>
          <w:sz w:val="22"/>
          <w:szCs w:val="22"/>
        </w:rPr>
        <w:t>Tüzel kişinin başkasının iş deneyimini gösteren belgesini kullanması</w:t>
      </w:r>
    </w:p>
    <w:p w:rsidR="00C57560" w:rsidRPr="00707906" w:rsidRDefault="00C57560" w:rsidP="00C57560">
      <w:pPr>
        <w:shd w:val="clear" w:color="auto" w:fill="FFFFFF"/>
        <w:spacing w:after="150"/>
        <w:jc w:val="both"/>
        <w:rPr>
          <w:sz w:val="22"/>
          <w:szCs w:val="22"/>
        </w:rPr>
      </w:pPr>
      <w:r w:rsidRPr="00707906">
        <w:rPr>
          <w:b/>
          <w:bCs/>
          <w:sz w:val="22"/>
          <w:szCs w:val="22"/>
        </w:rPr>
        <w:t>22/A.1. Belgelerin kullanımına ilişkin genel kural</w:t>
      </w:r>
    </w:p>
    <w:p w:rsidR="00C57560" w:rsidRPr="00707906" w:rsidRDefault="00C57560" w:rsidP="00C57560">
      <w:pPr>
        <w:shd w:val="clear" w:color="auto" w:fill="FFFFFF"/>
        <w:spacing w:after="150"/>
        <w:jc w:val="both"/>
        <w:rPr>
          <w:sz w:val="22"/>
          <w:szCs w:val="22"/>
        </w:rPr>
      </w:pPr>
      <w:r w:rsidRPr="00707906">
        <w:rPr>
          <w:sz w:val="22"/>
          <w:szCs w:val="22"/>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707906" w:rsidRDefault="00C57560" w:rsidP="00C57560">
      <w:pPr>
        <w:shd w:val="clear" w:color="auto" w:fill="FFFFFF"/>
        <w:spacing w:after="150"/>
        <w:jc w:val="both"/>
        <w:rPr>
          <w:sz w:val="22"/>
          <w:szCs w:val="22"/>
        </w:rPr>
      </w:pPr>
      <w:r w:rsidRPr="00707906">
        <w:rPr>
          <w:b/>
          <w:bCs/>
          <w:sz w:val="22"/>
          <w:szCs w:val="22"/>
        </w:rPr>
        <w:t>22/A.2. Yurt içinde veya Kanun kapsamındaki idarelere yurt dışında gerçekleştirilen işler için düzenlenen belgeler</w:t>
      </w:r>
    </w:p>
    <w:p w:rsidR="00C57560" w:rsidRPr="00707906" w:rsidRDefault="00C57560" w:rsidP="00C57560">
      <w:pPr>
        <w:shd w:val="clear" w:color="auto" w:fill="FFFFFF"/>
        <w:spacing w:after="150"/>
        <w:jc w:val="both"/>
        <w:rPr>
          <w:sz w:val="22"/>
          <w:szCs w:val="22"/>
        </w:rPr>
      </w:pPr>
      <w:r w:rsidRPr="00707906">
        <w:rPr>
          <w:sz w:val="22"/>
          <w:szCs w:val="22"/>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707906" w:rsidRDefault="00C57560" w:rsidP="00C57560">
      <w:pPr>
        <w:shd w:val="clear" w:color="auto" w:fill="FFFFFF"/>
        <w:spacing w:after="150"/>
        <w:jc w:val="both"/>
        <w:rPr>
          <w:sz w:val="22"/>
          <w:szCs w:val="22"/>
        </w:rPr>
      </w:pPr>
      <w:r w:rsidRPr="00707906">
        <w:rPr>
          <w:b/>
          <w:bCs/>
          <w:sz w:val="22"/>
          <w:szCs w:val="22"/>
        </w:rPr>
        <w:t>22/A.3. Kanun kapsamındaki idarelere taahhüt edilenler dışında yurt dışında gerçekleştirilen işler için düzenlenen belgeler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3.1</w:t>
      </w:r>
      <w:proofErr w:type="gramEnd"/>
      <w:r w:rsidRPr="00707906">
        <w:rPr>
          <w:b/>
          <w:bCs/>
          <w:sz w:val="22"/>
          <w:szCs w:val="22"/>
        </w:rPr>
        <w:t>.</w:t>
      </w:r>
      <w:r w:rsidRPr="00707906">
        <w:rPr>
          <w:sz w:val="22"/>
          <w:szCs w:val="22"/>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707906" w:rsidRDefault="00C57560" w:rsidP="00C57560">
      <w:pPr>
        <w:shd w:val="clear" w:color="auto" w:fill="FFFFFF"/>
        <w:spacing w:after="150"/>
        <w:jc w:val="both"/>
        <w:rPr>
          <w:sz w:val="22"/>
          <w:szCs w:val="22"/>
        </w:rPr>
      </w:pPr>
      <w:r w:rsidRPr="00707906">
        <w:rPr>
          <w:sz w:val="22"/>
          <w:szCs w:val="22"/>
        </w:rPr>
        <w:t>a) Belge sahibi ile belgeyi kullanan aday veya istekli arasındaki hukuki ilişkinin </w:t>
      </w:r>
      <w:proofErr w:type="gramStart"/>
      <w:r w:rsidRPr="00707906">
        <w:rPr>
          <w:sz w:val="22"/>
          <w:szCs w:val="22"/>
        </w:rPr>
        <w:t>13/1/2011</w:t>
      </w:r>
      <w:proofErr w:type="gramEnd"/>
      <w:r w:rsidRPr="00707906">
        <w:rPr>
          <w:sz w:val="22"/>
          <w:szCs w:val="22"/>
        </w:rPr>
        <w:t> tarihli ve 6102 sayılı Türk Ticaret Kanununun 195 inci maddesinin ikinci fıkrası gereğince pay çoğunluğuna dayanarak kurulan şirketler topluluğu niteliğinde olması,</w:t>
      </w:r>
    </w:p>
    <w:p w:rsidR="00C57560" w:rsidRPr="00707906" w:rsidRDefault="00C57560" w:rsidP="00C57560">
      <w:pPr>
        <w:shd w:val="clear" w:color="auto" w:fill="FFFFFF"/>
        <w:spacing w:after="150"/>
        <w:jc w:val="both"/>
        <w:rPr>
          <w:sz w:val="22"/>
          <w:szCs w:val="22"/>
        </w:rPr>
      </w:pPr>
      <w:r w:rsidRPr="00707906">
        <w:rPr>
          <w:sz w:val="22"/>
          <w:szCs w:val="22"/>
        </w:rPr>
        <w:t>b)</w:t>
      </w:r>
      <w:r w:rsidR="00932017">
        <w:rPr>
          <w:sz w:val="22"/>
          <w:szCs w:val="22"/>
        </w:rPr>
        <w:t xml:space="preserve"> </w:t>
      </w:r>
      <w:r w:rsidR="00932017" w:rsidRPr="00932017">
        <w:rPr>
          <w:sz w:val="22"/>
          <w:szCs w:val="22"/>
        </w:rPr>
        <w:t>Anılan hukuki ilişkinin ilan veya davet tarihinden geriye doğru en az 1 yıldır kurulu bulunması ve tescil edilmesi</w:t>
      </w:r>
      <w:r w:rsidR="00932017">
        <w:rPr>
          <w:rStyle w:val="DipnotBavurusu"/>
          <w:sz w:val="22"/>
          <w:szCs w:val="22"/>
        </w:rPr>
        <w:footnoteReference w:id="4"/>
      </w:r>
      <w:r w:rsidR="00932017" w:rsidRPr="00932017">
        <w:rPr>
          <w:sz w:val="22"/>
          <w:szCs w:val="22"/>
        </w:rPr>
        <w:t xml:space="preserve">; hakların donması veya </w:t>
      </w:r>
      <w:proofErr w:type="gramStart"/>
      <w:r w:rsidR="00932017" w:rsidRPr="00932017">
        <w:rPr>
          <w:sz w:val="22"/>
          <w:szCs w:val="22"/>
        </w:rPr>
        <w:t>hakimiyetin</w:t>
      </w:r>
      <w:proofErr w:type="gramEnd"/>
      <w:r w:rsidR="00932017" w:rsidRPr="00932017">
        <w:rPr>
          <w:sz w:val="22"/>
          <w:szCs w:val="22"/>
        </w:rPr>
        <w:t xml:space="preserve"> hukuka aykırı biçimde kullanılması durumlarının ortaya çıkmamış olması; bildirim, tescil ve ilan yükümlülüklerinin usulüne uygun biçimde yapılmış olması</w:t>
      </w:r>
      <w:r w:rsidR="00932017">
        <w:rPr>
          <w:sz w:val="22"/>
          <w:szCs w:val="22"/>
        </w:rPr>
        <w:t>,</w:t>
      </w:r>
    </w:p>
    <w:p w:rsidR="00C57560" w:rsidRPr="00707906" w:rsidRDefault="00C57560" w:rsidP="00C57560">
      <w:pPr>
        <w:shd w:val="clear" w:color="auto" w:fill="FFFFFF"/>
        <w:spacing w:after="150"/>
        <w:jc w:val="both"/>
        <w:rPr>
          <w:sz w:val="22"/>
          <w:szCs w:val="22"/>
        </w:rPr>
      </w:pPr>
      <w:r w:rsidRPr="00707906">
        <w:rPr>
          <w:sz w:val="22"/>
          <w:szCs w:val="22"/>
        </w:rPr>
        <w:t>c) Belgeyi kullananın </w:t>
      </w:r>
      <w:proofErr w:type="gramStart"/>
      <w:r w:rsidRPr="00707906">
        <w:rPr>
          <w:sz w:val="22"/>
          <w:szCs w:val="22"/>
        </w:rPr>
        <w:t>hakim</w:t>
      </w:r>
      <w:proofErr w:type="gramEnd"/>
      <w:r w:rsidRPr="00707906">
        <w:rPr>
          <w:sz w:val="22"/>
          <w:szCs w:val="22"/>
        </w:rPr>
        <w:t> şirket; belgesi kullanılanın bağlı şirket niteliğinde olması,</w:t>
      </w:r>
    </w:p>
    <w:p w:rsidR="00C57560" w:rsidRPr="00707906" w:rsidRDefault="00C57560" w:rsidP="00C57560">
      <w:pPr>
        <w:shd w:val="clear" w:color="auto" w:fill="FFFFFF"/>
        <w:spacing w:after="150"/>
        <w:jc w:val="both"/>
        <w:rPr>
          <w:sz w:val="22"/>
          <w:szCs w:val="22"/>
        </w:rPr>
      </w:pPr>
      <w:r w:rsidRPr="00707906">
        <w:rPr>
          <w:sz w:val="22"/>
          <w:szCs w:val="22"/>
        </w:rPr>
        <w:t>ç) Uygulama yönetmelikleri ekinde yer alan ilgili standart form kullanılarak bu durumun tevsik edilmesi gerekmektedir.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3.2</w:t>
      </w:r>
      <w:proofErr w:type="gramEnd"/>
      <w:r w:rsidRPr="00707906">
        <w:rPr>
          <w:b/>
          <w:bCs/>
          <w:sz w:val="22"/>
          <w:szCs w:val="22"/>
        </w:rPr>
        <w:t>.</w:t>
      </w:r>
      <w:r w:rsidRPr="00707906">
        <w:rPr>
          <w:sz w:val="22"/>
          <w:szCs w:val="22"/>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w:t>
      </w:r>
      <w:r w:rsidRPr="00707906">
        <w:rPr>
          <w:sz w:val="22"/>
          <w:szCs w:val="22"/>
        </w:rPr>
        <w:lastRenderedPageBreak/>
        <w:t>yönetim organında karar alma çoğunluğu veya hakimiyet sözleşmesine dayanması durumunda belge sahibinin ortağı tarafından kullanılması mümkün değildir.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3.3</w:t>
      </w:r>
      <w:proofErr w:type="gramEnd"/>
      <w:r w:rsidRPr="00707906">
        <w:rPr>
          <w:b/>
          <w:bCs/>
          <w:sz w:val="22"/>
          <w:szCs w:val="22"/>
        </w:rPr>
        <w:t>. </w:t>
      </w:r>
      <w:r w:rsidRPr="00707906">
        <w:rPr>
          <w:sz w:val="22"/>
          <w:szCs w:val="22"/>
        </w:rPr>
        <w:t>Tüzel kişinin başkasının iş deneyim belgesini kullanması konusuna ilişkin örnek aşağıda yer almaktadır:</w:t>
      </w:r>
    </w:p>
    <w:p w:rsidR="00C57560" w:rsidRPr="00707906" w:rsidRDefault="00C57560" w:rsidP="00C57560">
      <w:pPr>
        <w:shd w:val="clear" w:color="auto" w:fill="FFFFFF"/>
        <w:spacing w:after="150"/>
        <w:jc w:val="both"/>
        <w:rPr>
          <w:sz w:val="22"/>
          <w:szCs w:val="22"/>
        </w:rPr>
      </w:pPr>
      <w:r w:rsidRPr="00707906">
        <w:rPr>
          <w:sz w:val="22"/>
          <w:szCs w:val="22"/>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707906" w:rsidRDefault="00C57560" w:rsidP="00707906">
      <w:pPr>
        <w:widowControl w:val="0"/>
        <w:spacing w:after="120"/>
        <w:jc w:val="both"/>
        <w:rPr>
          <w:b/>
          <w:sz w:val="22"/>
          <w:szCs w:val="22"/>
        </w:rPr>
      </w:pPr>
      <w:r w:rsidRPr="00707906">
        <w:rPr>
          <w:sz w:val="22"/>
          <w:szCs w:val="22"/>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707906">
        <w:rPr>
          <w:sz w:val="22"/>
          <w:szCs w:val="22"/>
        </w:rPr>
        <w:t>hakim</w:t>
      </w:r>
      <w:proofErr w:type="gramEnd"/>
      <w:r w:rsidRPr="00707906">
        <w:rPr>
          <w:sz w:val="22"/>
          <w:szCs w:val="22"/>
        </w:rPr>
        <w:t> ortağı olduğu için bu şirketin Kanun kapsamındaki idarelere taahhüt edilenler dışında yurt dışında gerçekleştirilen işler için düzenlenen iş bitirme belgesini de kullanabilir.</w:t>
      </w:r>
    </w:p>
    <w:p w:rsidR="00E419AB" w:rsidRDefault="00E419AB" w:rsidP="0072018D">
      <w:pPr>
        <w:widowControl w:val="0"/>
        <w:spacing w:after="120"/>
        <w:jc w:val="center"/>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r w:rsidRPr="00002DF4">
        <w:rPr>
          <w:b/>
          <w:sz w:val="22"/>
          <w:szCs w:val="22"/>
        </w:rPr>
        <w:t>24.1.</w:t>
      </w:r>
      <w:r w:rsidRPr="00002DF4">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002DF4" w:rsidRDefault="0072018D" w:rsidP="0072018D">
      <w:pPr>
        <w:widowControl w:val="0"/>
        <w:spacing w:after="120"/>
        <w:jc w:val="both"/>
        <w:rPr>
          <w:sz w:val="22"/>
          <w:szCs w:val="22"/>
        </w:rPr>
      </w:pPr>
      <w:r w:rsidRPr="00002DF4">
        <w:rPr>
          <w:b/>
          <w:sz w:val="22"/>
          <w:szCs w:val="22"/>
        </w:rPr>
        <w:t>24.1.1.</w:t>
      </w:r>
      <w:r w:rsidRPr="00002DF4">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002DF4" w:rsidRDefault="0072018D" w:rsidP="0072018D">
      <w:pPr>
        <w:widowControl w:val="0"/>
        <w:spacing w:after="120"/>
        <w:jc w:val="both"/>
        <w:rPr>
          <w:sz w:val="22"/>
          <w:szCs w:val="22"/>
        </w:rPr>
      </w:pPr>
      <w:r w:rsidRPr="00002DF4">
        <w:rPr>
          <w:b/>
          <w:sz w:val="22"/>
          <w:szCs w:val="22"/>
        </w:rPr>
        <w:lastRenderedPageBreak/>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 xml:space="preserve">Teknik şartnamede belirtilen nitelikteki mal temininin fiilen </w:t>
      </w:r>
      <w:proofErr w:type="gramStart"/>
      <w:r w:rsidRPr="00002DF4">
        <w:rPr>
          <w:sz w:val="22"/>
          <w:szCs w:val="22"/>
        </w:rPr>
        <w:t>imkansız</w:t>
      </w:r>
      <w:proofErr w:type="gramEnd"/>
      <w:r w:rsidRPr="00002DF4">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10 md.)</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 xml:space="preserve">Süre uzatımı verilmesi, sözleşmenin feshi gibi durumlar da </w:t>
      </w:r>
      <w:proofErr w:type="gramStart"/>
      <w:r w:rsidRPr="00002DF4">
        <w:rPr>
          <w:sz w:val="22"/>
          <w:szCs w:val="22"/>
        </w:rPr>
        <w:t>dahil</w:t>
      </w:r>
      <w:proofErr w:type="gramEnd"/>
      <w:r w:rsidRPr="00002DF4">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w:t>
      </w:r>
      <w:proofErr w:type="gramStart"/>
      <w:r w:rsidRPr="00002DF4">
        <w:rPr>
          <w:sz w:val="22"/>
          <w:szCs w:val="22"/>
        </w:rPr>
        <w:t>ile,Kamu</w:t>
      </w:r>
      <w:proofErr w:type="gramEnd"/>
      <w:r w:rsidRPr="00002DF4">
        <w:rPr>
          <w:sz w:val="22"/>
          <w:szCs w:val="22"/>
        </w:rPr>
        <w:t xml:space="preserve">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lastRenderedPageBreak/>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002DF4">
        <w:rPr>
          <w:sz w:val="22"/>
          <w:szCs w:val="22"/>
        </w:rPr>
        <w:t>kriterin</w:t>
      </w:r>
      <w:proofErr w:type="gramEnd"/>
      <w:r w:rsidRPr="00002DF4">
        <w:rPr>
          <w:sz w:val="22"/>
          <w:szCs w:val="22"/>
        </w:rPr>
        <w:t xml:space="preserve"> bir arada sağlanması şartı aranmaktadır. Buna göre idarelerce yapılacak başvurularda mücbir sebep olarak belirlenmesi istenilen durumun öngörülmezlik ve önlenemezlik kriterlerini birlikte </w:t>
      </w:r>
      <w:proofErr w:type="gramStart"/>
      <w:r w:rsidRPr="00002DF4">
        <w:rPr>
          <w:sz w:val="22"/>
          <w:szCs w:val="22"/>
        </w:rPr>
        <w:t>taşıması  gerekmektedir</w:t>
      </w:r>
      <w:proofErr w:type="gramEnd"/>
      <w:r w:rsidRPr="00002DF4">
        <w:rPr>
          <w:sz w:val="22"/>
          <w:szCs w:val="22"/>
        </w:rPr>
        <w:t>.</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w:t>
      </w:r>
      <w:proofErr w:type="gramStart"/>
      <w:r w:rsidRPr="00002DF4">
        <w:rPr>
          <w:sz w:val="22"/>
          <w:szCs w:val="22"/>
        </w:rPr>
        <w:t>bir çoğunda</w:t>
      </w:r>
      <w:proofErr w:type="gramEnd"/>
      <w:r w:rsidRPr="00002DF4">
        <w:rPr>
          <w:sz w:val="22"/>
          <w:szCs w:val="22"/>
        </w:rPr>
        <w:t>,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 xml:space="preserve">Madde </w:t>
      </w:r>
      <w:proofErr w:type="gramStart"/>
      <w:r w:rsidRPr="00002DF4">
        <w:rPr>
          <w:b/>
          <w:sz w:val="22"/>
          <w:szCs w:val="22"/>
        </w:rPr>
        <w:t>25.4</w:t>
      </w:r>
      <w:proofErr w:type="gramEnd"/>
      <w:r w:rsidRPr="00002DF4">
        <w:rPr>
          <w:b/>
          <w:sz w:val="22"/>
          <w:szCs w:val="22"/>
        </w:rPr>
        <w:t>- (Ek madde:29.06.2017-30109 R.G./1. Md.)</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090275" w:rsidRPr="00002DF4">
        <w:rPr>
          <w:b/>
          <w:sz w:val="22"/>
          <w:szCs w:val="22"/>
        </w:rPr>
        <w:t xml:space="preserve">(Değişik cümle: </w:t>
      </w:r>
      <w:proofErr w:type="gramStart"/>
      <w:r w:rsidR="00090275" w:rsidRPr="00002DF4">
        <w:rPr>
          <w:b/>
          <w:sz w:val="22"/>
          <w:szCs w:val="22"/>
        </w:rPr>
        <w:t>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2018</w:t>
      </w:r>
      <w:proofErr w:type="gramEnd"/>
      <w:r w:rsidR="00090275" w:rsidRPr="00002DF4">
        <w:rPr>
          <w:b/>
          <w:sz w:val="22"/>
          <w:szCs w:val="22"/>
        </w:rPr>
        <w:t xml:space="preserve">-30324 R.G./2. md.)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lastRenderedPageBreak/>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 xml:space="preserve">Şartlarıyla sözleşme bedelinin % 20’sine kadar oran </w:t>
      </w:r>
      <w:proofErr w:type="gramStart"/>
      <w:r w:rsidRPr="00002DF4">
        <w:rPr>
          <w:sz w:val="22"/>
          <w:szCs w:val="22"/>
        </w:rPr>
        <w:t>dahilinde</w:t>
      </w:r>
      <w:proofErr w:type="gramEnd"/>
      <w:r w:rsidRPr="00002DF4">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1) İş artışı veya iş eksilişinde temel kural her bir kalemde kalem tutarının %20’si oranına kadar iş 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ncı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t>c) Devir alacaklarda ilk ihaledeki şartların bulunması,</w:t>
      </w:r>
    </w:p>
    <w:p w:rsidR="0072018D" w:rsidRPr="00002DF4" w:rsidRDefault="0072018D" w:rsidP="0072018D">
      <w:pPr>
        <w:widowControl w:val="0"/>
        <w:spacing w:after="120"/>
        <w:jc w:val="both"/>
        <w:rPr>
          <w:sz w:val="22"/>
          <w:szCs w:val="22"/>
        </w:rPr>
      </w:pPr>
      <w:proofErr w:type="gramStart"/>
      <w:r w:rsidRPr="00002DF4">
        <w:rPr>
          <w:sz w:val="22"/>
          <w:szCs w:val="22"/>
        </w:rPr>
        <w:t>zorunludur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proofErr w:type="gramStart"/>
      <w:r w:rsidRPr="00002DF4">
        <w:rPr>
          <w:sz w:val="22"/>
          <w:szCs w:val="22"/>
        </w:rPr>
        <w:t>anlaşılır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 xml:space="preserve">İş ortaklığı veya </w:t>
      </w:r>
      <w:proofErr w:type="gramStart"/>
      <w:r w:rsidRPr="00002DF4">
        <w:rPr>
          <w:sz w:val="22"/>
          <w:szCs w:val="22"/>
        </w:rPr>
        <w:t>konsorsiyum</w:t>
      </w:r>
      <w:proofErr w:type="gramEnd"/>
      <w:r w:rsidRPr="00002DF4">
        <w:rPr>
          <w:sz w:val="22"/>
          <w:szCs w:val="22"/>
        </w:rPr>
        <w:t xml:space="preserve">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 xml:space="preserve">Aşağıda belirtilen hallerde sözleşme feshedilir ve </w:t>
      </w:r>
      <w:r w:rsidRPr="00002DF4">
        <w:rPr>
          <w:sz w:val="22"/>
          <w:szCs w:val="22"/>
        </w:rPr>
        <w:lastRenderedPageBreak/>
        <w:t>devreden ve devralanlar hakkında 4735 sayılı Kanunun 20, 22 ve 26 ncı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proofErr w:type="gramStart"/>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proofErr w:type="gramEnd"/>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544DF8" w:rsidRPr="00002DF4">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xml:space="preserve">. 4735 sayılı Kanunun yürürlüğe girdiği </w:t>
      </w:r>
      <w:proofErr w:type="gramStart"/>
      <w:r w:rsidRPr="00002DF4">
        <w:rPr>
          <w:sz w:val="22"/>
          <w:szCs w:val="22"/>
        </w:rPr>
        <w:t>1/1/2003</w:t>
      </w:r>
      <w:proofErr w:type="gramEnd"/>
      <w:r w:rsidRPr="00002DF4">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r w:rsidRPr="00002DF4">
        <w:rPr>
          <w:b/>
          <w:sz w:val="22"/>
          <w:szCs w:val="22"/>
        </w:rPr>
        <w:t>28.1.1.1 </w:t>
      </w:r>
      <w:r w:rsidRPr="00002DF4">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w:t>
      </w:r>
      <w:r w:rsidRPr="00002DF4">
        <w:rPr>
          <w:sz w:val="22"/>
          <w:szCs w:val="22"/>
        </w:rPr>
        <w:lastRenderedPageBreak/>
        <w:t xml:space="preserve">alınmıştır. Yasaklama kararlarının, herhangi bir bakanlığın bağlı veya ilgili kuruluşu sayılmayan idarelerde bu idarelerin yetkilileri, il özel idareleri ve </w:t>
      </w:r>
      <w:r w:rsidR="0059096C" w:rsidRPr="0059096C">
        <w:rPr>
          <w:b/>
          <w:sz w:val="22"/>
          <w:szCs w:val="22"/>
        </w:rPr>
        <w:t>(</w:t>
      </w:r>
      <w:r w:rsidR="0059096C">
        <w:rPr>
          <w:b/>
          <w:sz w:val="22"/>
          <w:szCs w:val="22"/>
        </w:rPr>
        <w:t>Değişik ibare</w:t>
      </w:r>
      <w:r w:rsidR="0059096C" w:rsidRPr="0059096C">
        <w:rPr>
          <w:b/>
          <w:sz w:val="22"/>
          <w:szCs w:val="22"/>
        </w:rPr>
        <w:t xml:space="preserv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9</w:t>
      </w:r>
      <w:r w:rsidR="0059096C" w:rsidRPr="0059096C">
        <w:rPr>
          <w:b/>
          <w:sz w:val="22"/>
          <w:szCs w:val="22"/>
        </w:rPr>
        <w:t>. md.)</w:t>
      </w:r>
      <w:r w:rsidR="0059096C" w:rsidRPr="0059096C">
        <w:rPr>
          <w:sz w:val="22"/>
          <w:szCs w:val="22"/>
        </w:rPr>
        <w:t xml:space="preserve">bunlara bağlı birlik, müessese ve işletmelerde İçişleri Bakanlığı; belediyeler ve bunlara bağlı birlik, müessese ve işletmelerde ise Çevre ve Şehircilik </w:t>
      </w:r>
      <w:r w:rsidRPr="00002DF4">
        <w:rPr>
          <w:sz w:val="22"/>
          <w:szCs w:val="22"/>
        </w:rPr>
        <w:t xml:space="preserve">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Bu nedenle ihalelere katılmaktan yasaklama kararı verecek bakanlık veya kamu kurum ve kuruluşlarının;</w:t>
      </w:r>
    </w:p>
    <w:p w:rsidR="0072018D" w:rsidRPr="00002DF4" w:rsidRDefault="0072018D" w:rsidP="0072018D">
      <w:pPr>
        <w:pStyle w:val="GvdeMetni2"/>
        <w:widowControl w:val="0"/>
        <w:spacing w:line="240" w:lineRule="auto"/>
        <w:rPr>
          <w:sz w:val="22"/>
          <w:szCs w:val="22"/>
        </w:rPr>
      </w:pPr>
      <w:r w:rsidRPr="00002DF4">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b) İhalelere katılanlar hakkında ihalelere katılmaktan yasaklama kararı verilmesi halinde 4734 sayılı Kanunun 58 ve 4735 sayılı Kanunun 26 ncı maddelerinin 2 nci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4734 sayılı Kanunun 58 ve 4735 sayılı Kanunun 26 ncı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 xml:space="preserve">2886 sayılı Devlet İhale Kanununa ve ilgili mevzuata göre verilen ihalelere katılmaktan yasaklama kararları ve 4734 sayılı Kanunun yürürlüğe girdiği </w:t>
      </w:r>
      <w:proofErr w:type="gramStart"/>
      <w:r w:rsidRPr="00002DF4">
        <w:rPr>
          <w:sz w:val="22"/>
          <w:szCs w:val="22"/>
        </w:rPr>
        <w:t>1/1/2003</w:t>
      </w:r>
      <w:proofErr w:type="gramEnd"/>
      <w:r w:rsidRPr="00002DF4">
        <w:rPr>
          <w:sz w:val="22"/>
          <w:szCs w:val="22"/>
        </w:rPr>
        <w:t xml:space="preserve"> tarihinden sonraki uygulama ile ilgili </w:t>
      </w:r>
      <w:r w:rsidRPr="00002DF4">
        <w:rPr>
          <w:sz w:val="22"/>
          <w:szCs w:val="22"/>
        </w:rPr>
        <w:lastRenderedPageBreak/>
        <w:t>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md.) </w:t>
      </w:r>
      <w:r w:rsidRPr="00002DF4">
        <w:rPr>
          <w:sz w:val="22"/>
          <w:szCs w:val="22"/>
        </w:rPr>
        <w:t xml:space="preserve">4734 sayılı Kanunun 58 inci ve 4735 sayılı Kanunun 26 ncı maddelerine göre haklarında yasaklama kararı verilen gerçek veya tüzel kişiler, </w:t>
      </w:r>
      <w:r w:rsidRPr="00002DF4">
        <w:rPr>
          <w:snapToGrid w:val="0"/>
          <w:sz w:val="22"/>
          <w:szCs w:val="22"/>
        </w:rPr>
        <w:t xml:space="preserve">4734 sayılı Kanunun 2 nci ve 3 üncü maddeleri uyarınca istisna edilenler </w:t>
      </w:r>
      <w:proofErr w:type="gramStart"/>
      <w:r w:rsidRPr="00002DF4">
        <w:rPr>
          <w:snapToGrid w:val="0"/>
          <w:sz w:val="22"/>
          <w:szCs w:val="22"/>
        </w:rPr>
        <w:t>dahil</w:t>
      </w:r>
      <w:proofErr w:type="gramEnd"/>
      <w:r w:rsidRPr="00002DF4">
        <w:rPr>
          <w:snapToGrid w:val="0"/>
          <w:sz w:val="22"/>
          <w:szCs w:val="22"/>
        </w:rPr>
        <w:t xml:space="preserve">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c) 2886 sayılı Kanuna göre idarelerce verilen yasaklama kararları, Resmi Gazete’de yayımlandığı kapsam ve içeriğe göre uygulanacaktır. Buna göre:</w:t>
      </w:r>
    </w:p>
    <w:p w:rsidR="0072018D" w:rsidRPr="00002DF4" w:rsidRDefault="0072018D" w:rsidP="0072018D">
      <w:pPr>
        <w:pStyle w:val="GvdeMetni2"/>
        <w:widowControl w:val="0"/>
        <w:spacing w:line="240" w:lineRule="auto"/>
        <w:rPr>
          <w:sz w:val="22"/>
          <w:szCs w:val="22"/>
        </w:rPr>
      </w:pPr>
      <w:proofErr w:type="gramStart"/>
      <w:r w:rsidRPr="00002DF4">
        <w:rPr>
          <w:sz w:val="22"/>
          <w:szCs w:val="22"/>
        </w:rPr>
        <w:t>i</w:t>
      </w:r>
      <w:proofErr w:type="gramEnd"/>
      <w:r w:rsidRPr="00002DF4">
        <w:rPr>
          <w:sz w:val="22"/>
          <w:szCs w:val="22"/>
        </w:rPr>
        <w:t>-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 xml:space="preserve">a) İstisna kapsamında yapılan ihaleler </w:t>
      </w:r>
      <w:proofErr w:type="gramStart"/>
      <w:r w:rsidRPr="00002DF4">
        <w:rPr>
          <w:sz w:val="22"/>
          <w:szCs w:val="22"/>
        </w:rPr>
        <w:t>dahil</w:t>
      </w:r>
      <w:proofErr w:type="gramEnd"/>
      <w:r w:rsidRPr="00002DF4">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002DF4" w:rsidRDefault="0072018D" w:rsidP="0072018D">
      <w:pPr>
        <w:widowControl w:val="0"/>
        <w:spacing w:after="120"/>
        <w:jc w:val="both"/>
        <w:rPr>
          <w:sz w:val="22"/>
          <w:szCs w:val="22"/>
        </w:rPr>
      </w:pPr>
      <w:r w:rsidRPr="00002DF4">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002DF4">
        <w:rPr>
          <w:sz w:val="22"/>
          <w:szCs w:val="22"/>
        </w:rPr>
        <w:t>dahil</w:t>
      </w:r>
      <w:proofErr w:type="gramEnd"/>
      <w:r w:rsidRPr="00002DF4">
        <w:rPr>
          <w:sz w:val="22"/>
          <w:szCs w:val="22"/>
        </w:rPr>
        <w:t xml:space="preserve"> 4734 sayılı Kanuna göre yapılan yasaklamalar </w:t>
      </w:r>
      <w:r w:rsidRPr="00002DF4">
        <w:rPr>
          <w:sz w:val="22"/>
          <w:szCs w:val="22"/>
        </w:rPr>
        <w:lastRenderedPageBreak/>
        <w:t xml:space="preserve">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59096C">
        <w:rPr>
          <w:b/>
          <w:sz w:val="22"/>
          <w:szCs w:val="22"/>
        </w:rPr>
        <w:t xml:space="preserve">(Değişik ibare: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10</w:t>
      </w:r>
      <w:r w:rsidR="0059096C" w:rsidRPr="0059096C">
        <w:rPr>
          <w:b/>
          <w:sz w:val="22"/>
          <w:szCs w:val="22"/>
        </w:rPr>
        <w:t>. md.)</w:t>
      </w:r>
      <w:r w:rsidR="0059096C" w:rsidRPr="0059096C">
        <w:rPr>
          <w:sz w:val="22"/>
          <w:szCs w:val="22"/>
        </w:rPr>
        <w:t>bunlara bağlı birlik, müessese ve işletmelerde İçişleri Bakanlığı; belediyeler ve bunlara bağlı birlik, müessese ve işletmelerde ise Çevre ve Şehircilik</w:t>
      </w:r>
      <w:r w:rsidRPr="00002DF4">
        <w:rPr>
          <w:sz w:val="22"/>
          <w:szCs w:val="22"/>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r w:rsidRPr="00002DF4">
        <w:rPr>
          <w:b/>
          <w:sz w:val="22"/>
          <w:szCs w:val="22"/>
        </w:rPr>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002DF4" w:rsidRDefault="0072018D" w:rsidP="0072018D">
      <w:pPr>
        <w:pStyle w:val="GvdeMetni2"/>
        <w:widowControl w:val="0"/>
        <w:spacing w:line="240" w:lineRule="auto"/>
        <w:rPr>
          <w:sz w:val="22"/>
          <w:szCs w:val="22"/>
        </w:rPr>
      </w:pPr>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w:t>
      </w:r>
      <w:r w:rsidRPr="00002DF4">
        <w:rPr>
          <w:sz w:val="22"/>
          <w:szCs w:val="22"/>
        </w:rPr>
        <w:lastRenderedPageBreak/>
        <w:t xml:space="preserve">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002DF4" w:rsidRDefault="0072018D" w:rsidP="0072018D">
      <w:pPr>
        <w:widowControl w:val="0"/>
        <w:spacing w:after="120"/>
        <w:jc w:val="both"/>
        <w:rPr>
          <w:sz w:val="22"/>
          <w:szCs w:val="22"/>
        </w:rPr>
      </w:pPr>
      <w:r w:rsidRPr="00002DF4">
        <w:rPr>
          <w:sz w:val="22"/>
          <w:szCs w:val="22"/>
        </w:rPr>
        <w:t>2) Yasak fiil ve davranış sözleşme imzalandıktan sonra, sözleşmenin uygulanması sırasında gerçekleşmiş veya tespit edilmiş ise:</w:t>
      </w:r>
    </w:p>
    <w:p w:rsidR="0072018D" w:rsidRPr="00002DF4" w:rsidRDefault="0072018D" w:rsidP="0072018D">
      <w:pPr>
        <w:widowControl w:val="0"/>
        <w:spacing w:after="120"/>
        <w:jc w:val="both"/>
        <w:rPr>
          <w:sz w:val="22"/>
          <w:szCs w:val="22"/>
        </w:rPr>
      </w:pPr>
      <w:r w:rsidRPr="00002DF4">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proofErr w:type="gramStart"/>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proofErr w:type="gramEnd"/>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5. md.)</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 xml:space="preserve">Değişik: </w:t>
      </w:r>
      <w:proofErr w:type="gramStart"/>
      <w:r w:rsidR="00D90352" w:rsidRPr="00002DF4">
        <w:rPr>
          <w:b/>
          <w:sz w:val="22"/>
          <w:szCs w:val="22"/>
          <w:lang w:eastAsia="en-US"/>
        </w:rPr>
        <w:t>13</w:t>
      </w:r>
      <w:r w:rsidR="00D90352" w:rsidRPr="00002DF4">
        <w:rPr>
          <w:b/>
          <w:sz w:val="22"/>
          <w:szCs w:val="22"/>
        </w:rPr>
        <w:t>/04</w:t>
      </w:r>
      <w:r w:rsidR="00D90352" w:rsidRPr="00002DF4">
        <w:rPr>
          <w:b/>
          <w:sz w:val="22"/>
          <w:szCs w:val="22"/>
          <w:lang w:eastAsia="en-US"/>
        </w:rPr>
        <w:t>/</w:t>
      </w:r>
      <w:r w:rsidR="00D90352" w:rsidRPr="00002DF4">
        <w:rPr>
          <w:b/>
          <w:sz w:val="22"/>
          <w:szCs w:val="22"/>
        </w:rPr>
        <w:t>2013</w:t>
      </w:r>
      <w:proofErr w:type="gramEnd"/>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6. md.)</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6. md.)</w:t>
      </w:r>
      <w:r w:rsidRPr="00002DF4">
        <w:rPr>
          <w:sz w:val="22"/>
          <w:szCs w:val="22"/>
        </w:rPr>
        <w:t xml:space="preserve"> durumunda yasaklama kararının Resmi Gazete’de yayım tarihinde</w:t>
      </w:r>
      <w:r w:rsidR="007C3040" w:rsidRPr="00002DF4">
        <w:rPr>
          <w:sz w:val="22"/>
          <w:szCs w:val="22"/>
        </w:rPr>
        <w:t>n</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R.G./6. md.)</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lastRenderedPageBreak/>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602753" w:rsidRPr="00002DF4">
        <w:rPr>
          <w:b/>
          <w:sz w:val="22"/>
          <w:szCs w:val="22"/>
          <w:lang w:eastAsia="en-US"/>
        </w:rPr>
        <w:t xml:space="preserve">(Değişik: </w:t>
      </w:r>
      <w:proofErr w:type="gramStart"/>
      <w:r w:rsidR="00602753" w:rsidRPr="00002DF4">
        <w:rPr>
          <w:b/>
          <w:sz w:val="22"/>
          <w:szCs w:val="22"/>
          <w:lang w:eastAsia="en-US"/>
        </w:rPr>
        <w:t>13</w:t>
      </w:r>
      <w:r w:rsidR="00602753" w:rsidRPr="00002DF4">
        <w:rPr>
          <w:b/>
          <w:sz w:val="22"/>
          <w:szCs w:val="22"/>
        </w:rPr>
        <w:t>/04</w:t>
      </w:r>
      <w:r w:rsidR="00602753" w:rsidRPr="00002DF4">
        <w:rPr>
          <w:b/>
          <w:sz w:val="22"/>
          <w:szCs w:val="22"/>
          <w:lang w:eastAsia="en-US"/>
        </w:rPr>
        <w:t>/</w:t>
      </w:r>
      <w:r w:rsidR="00602753" w:rsidRPr="00002DF4">
        <w:rPr>
          <w:b/>
          <w:sz w:val="22"/>
          <w:szCs w:val="22"/>
        </w:rPr>
        <w:t>2013</w:t>
      </w:r>
      <w:proofErr w:type="gramEnd"/>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7. md.)</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t>28.1.9.3.</w:t>
      </w:r>
      <w:r w:rsidR="004A6C87"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- 28617 R.G./</w:t>
      </w:r>
      <w:r w:rsidR="004A6C87" w:rsidRPr="00002DF4">
        <w:rPr>
          <w:b/>
          <w:sz w:val="22"/>
          <w:szCs w:val="22"/>
          <w:lang w:eastAsia="en-US"/>
        </w:rPr>
        <w:t xml:space="preserve">8. md.) </w:t>
      </w:r>
      <w:r w:rsidRPr="00002DF4">
        <w:rPr>
          <w:rFonts w:eastAsia="Calibri"/>
          <w:sz w:val="22"/>
          <w:szCs w:val="22"/>
          <w:lang w:eastAsia="en-US"/>
        </w:rPr>
        <w:t xml:space="preserve">6359 sayılı Kamu İhale Kanununda Değişiklik Yapılması Hakkında </w:t>
      </w:r>
      <w:r w:rsidRPr="00002DF4">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t>28.1.9.4.</w:t>
      </w:r>
      <w:r w:rsidR="003E285F"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- 28617 R.G./8. md.)</w:t>
      </w:r>
      <w:r w:rsidRPr="00002DF4">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4734 sayılı Kanunun 59 uncu maddesi ve 4735 sayılı Kanunun 27 nci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t>28.2.1.</w:t>
      </w:r>
      <w:r w:rsidRPr="00002DF4">
        <w:rPr>
          <w:sz w:val="22"/>
          <w:szCs w:val="22"/>
        </w:rPr>
        <w:t> </w:t>
      </w:r>
      <w:proofErr w:type="gramStart"/>
      <w:r w:rsidRPr="00002DF4">
        <w:rPr>
          <w:sz w:val="22"/>
          <w:szCs w:val="22"/>
        </w:rPr>
        <w:t>1/1/2003</w:t>
      </w:r>
      <w:proofErr w:type="gramEnd"/>
      <w:r w:rsidRPr="00002DF4">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w:t>
      </w:r>
      <w:r w:rsidRPr="00002DF4">
        <w:rPr>
          <w:sz w:val="22"/>
          <w:szCs w:val="22"/>
        </w:rPr>
        <w:lastRenderedPageBreak/>
        <w:t xml:space="preserve">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r w:rsidRPr="00002DF4">
        <w:rPr>
          <w:b/>
          <w:sz w:val="22"/>
          <w:szCs w:val="22"/>
        </w:rPr>
        <w:t>28.2.1.1. </w:t>
      </w:r>
      <w:r w:rsidRPr="00002DF4">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r w:rsidRPr="00002DF4">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proofErr w:type="gramStart"/>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proofErr w:type="gramEnd"/>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w:t>
      </w:r>
      <w:r w:rsidRPr="00002DF4">
        <w:rPr>
          <w:sz w:val="22"/>
          <w:szCs w:val="22"/>
        </w:rPr>
        <w:lastRenderedPageBreak/>
        <w:t xml:space="preserve">ancak bu durumda olanlar hakkında 4734 sayılı Kanunun 11 inci ve 58 inci maddelerinde yer alan müeyyidelerin uygulanmaması gerekmektedir. Uygulamada karşılaşılan belirsizliğin ortadan </w:t>
      </w:r>
      <w:proofErr w:type="gramStart"/>
      <w:r w:rsidRPr="00002DF4">
        <w:rPr>
          <w:sz w:val="22"/>
          <w:szCs w:val="22"/>
        </w:rPr>
        <w:t>kaldırılması …</w:t>
      </w:r>
      <w:proofErr w:type="gramEnd"/>
      <w:r w:rsidRPr="00002DF4">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r w:rsidRPr="00002DF4">
        <w:rPr>
          <w:b/>
          <w:sz w:val="22"/>
          <w:szCs w:val="22"/>
        </w:rPr>
        <w:t>28.2.2.1.</w:t>
      </w:r>
      <w:r w:rsidRPr="00002DF4">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002DF4">
        <w:rPr>
          <w:spacing w:val="-5"/>
          <w:sz w:val="22"/>
          <w:szCs w:val="22"/>
        </w:rPr>
        <w:t>maddenin 2 nci fıkrasında sayılan ve ihalelere katılamayacak olan ortak/ortaklıklar belirlenirken,</w:t>
      </w:r>
      <w:r w:rsidRPr="00002DF4">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r w:rsidRPr="00002DF4">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w:t>
      </w:r>
      <w:r w:rsidRPr="00002DF4">
        <w:rPr>
          <w:sz w:val="22"/>
          <w:szCs w:val="22"/>
        </w:rPr>
        <w:lastRenderedPageBreak/>
        <w:t>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 xml:space="preserve">28.4.(Ek madde: </w:t>
      </w:r>
      <w:proofErr w:type="gramStart"/>
      <w:r w:rsidRPr="00002DF4">
        <w:rPr>
          <w:b/>
          <w:sz w:val="22"/>
          <w:szCs w:val="22"/>
        </w:rPr>
        <w:t>25/01/2017</w:t>
      </w:r>
      <w:proofErr w:type="gramEnd"/>
      <w:r w:rsidRPr="00002DF4">
        <w:rPr>
          <w:b/>
          <w:sz w:val="22"/>
          <w:szCs w:val="22"/>
        </w:rPr>
        <w:t>-29959 R.G./5. md.)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proofErr w:type="gramStart"/>
      <w:r w:rsidR="006E5840" w:rsidRPr="00002DF4">
        <w:rPr>
          <w:b/>
          <w:sz w:val="22"/>
          <w:szCs w:val="22"/>
        </w:rPr>
        <w:t>07</w:t>
      </w:r>
      <w:r w:rsidR="002B703B" w:rsidRPr="00002DF4">
        <w:rPr>
          <w:b/>
          <w:sz w:val="22"/>
          <w:szCs w:val="22"/>
        </w:rPr>
        <w:t>/06/2014</w:t>
      </w:r>
      <w:proofErr w:type="gramEnd"/>
      <w:r w:rsidR="002B703B" w:rsidRPr="00002DF4">
        <w:rPr>
          <w:b/>
          <w:sz w:val="22"/>
          <w:szCs w:val="22"/>
        </w:rPr>
        <w:t>-</w:t>
      </w:r>
      <w:r w:rsidR="006E5840" w:rsidRPr="00002DF4">
        <w:rPr>
          <w:b/>
          <w:sz w:val="22"/>
          <w:szCs w:val="22"/>
        </w:rPr>
        <w:t>29023</w:t>
      </w:r>
      <w:r w:rsidR="002B703B" w:rsidRPr="00002DF4">
        <w:rPr>
          <w:b/>
          <w:sz w:val="22"/>
          <w:szCs w:val="22"/>
        </w:rPr>
        <w:t xml:space="preserve"> R.G./ 7.</w:t>
      </w:r>
      <w:r w:rsidRPr="00002DF4">
        <w:rPr>
          <w:b/>
          <w:sz w:val="22"/>
          <w:szCs w:val="22"/>
        </w:rPr>
        <w:t>md.)</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3A3B25" w:rsidRPr="00002DF4">
        <w:rPr>
          <w:b/>
          <w:sz w:val="22"/>
          <w:szCs w:val="22"/>
        </w:rPr>
        <w:t xml:space="preserve"> R.G./ 8.</w:t>
      </w:r>
      <w:r w:rsidRPr="00002DF4">
        <w:rPr>
          <w:b/>
          <w:sz w:val="22"/>
          <w:szCs w:val="22"/>
        </w:rPr>
        <w:t>md.)İdarelerin EKAP’ a kayıt işlemleri</w:t>
      </w:r>
    </w:p>
    <w:p w:rsidR="002D756F" w:rsidRPr="00002DF4" w:rsidRDefault="002D756F" w:rsidP="00307ABD">
      <w:pPr>
        <w:spacing w:after="120"/>
        <w:jc w:val="both"/>
        <w:rPr>
          <w:sz w:val="22"/>
          <w:szCs w:val="22"/>
        </w:rPr>
      </w:pPr>
      <w:r w:rsidRPr="00002DF4">
        <w:rPr>
          <w:b/>
          <w:sz w:val="22"/>
          <w:szCs w:val="22"/>
        </w:rPr>
        <w:t>29.1.</w:t>
      </w:r>
      <w:r w:rsidRPr="00002DF4">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EKAP’ın kullanımını </w:t>
      </w:r>
      <w:r w:rsidRPr="00002DF4">
        <w:rPr>
          <w:sz w:val="22"/>
          <w:szCs w:val="22"/>
        </w:rPr>
        <w:lastRenderedPageBreak/>
        <w:t>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890099" w:rsidRPr="00002DF4">
        <w:rPr>
          <w:b/>
          <w:sz w:val="22"/>
          <w:szCs w:val="22"/>
        </w:rPr>
        <w:t xml:space="preserve"> R.G./ 9.</w:t>
      </w:r>
      <w:r w:rsidRPr="00002DF4">
        <w:rPr>
          <w:b/>
          <w:sz w:val="22"/>
          <w:szCs w:val="22"/>
        </w:rPr>
        <w:t>md.)İdareler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w:t>
      </w:r>
      <w:proofErr w:type="gramStart"/>
      <w:r w:rsidRPr="00002DF4">
        <w:rPr>
          <w:sz w:val="22"/>
          <w:szCs w:val="22"/>
        </w:rPr>
        <w:t>branş</w:t>
      </w:r>
      <w:proofErr w:type="gramEnd"/>
      <w:r w:rsidRPr="00002DF4">
        <w:rPr>
          <w:sz w:val="22"/>
          <w:szCs w:val="22"/>
        </w:rPr>
        <w:t xml:space="preserve">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30.2.1</w:t>
      </w:r>
      <w:r w:rsidRPr="00002DF4">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w:t>
      </w:r>
      <w:r w:rsidR="00935955">
        <w:rPr>
          <w:sz w:val="22"/>
          <w:szCs w:val="22"/>
        </w:rPr>
        <w:t xml:space="preserve"> </w:t>
      </w:r>
      <w:r w:rsidR="00522E68" w:rsidRPr="00F22A0F">
        <w:rPr>
          <w:rFonts w:eastAsia="ヒラギノ明朝 Pro W3"/>
          <w:b/>
          <w:bCs/>
          <w:color w:val="000000"/>
          <w:sz w:val="22"/>
          <w:szCs w:val="22"/>
        </w:rPr>
        <w:t>(</w:t>
      </w:r>
      <w:r w:rsidR="00522E68">
        <w:rPr>
          <w:rFonts w:eastAsia="ヒラギノ明朝 Pro W3"/>
          <w:b/>
          <w:bCs/>
          <w:color w:val="000000"/>
          <w:sz w:val="22"/>
          <w:szCs w:val="22"/>
        </w:rPr>
        <w:t>Mülga ibare: 16.03.2019-30716 R</w:t>
      </w:r>
      <w:r w:rsidR="00522E68" w:rsidRPr="00F22A0F">
        <w:rPr>
          <w:rFonts w:eastAsia="ヒラギノ明朝 Pro W3"/>
          <w:b/>
          <w:bCs/>
          <w:color w:val="000000"/>
          <w:sz w:val="22"/>
          <w:szCs w:val="22"/>
        </w:rPr>
        <w:t>G/</w:t>
      </w:r>
      <w:r w:rsidR="00522E68">
        <w:rPr>
          <w:rFonts w:eastAsia="ヒラギノ明朝 Pro W3"/>
          <w:b/>
          <w:bCs/>
          <w:color w:val="000000"/>
          <w:sz w:val="22"/>
          <w:szCs w:val="22"/>
        </w:rPr>
        <w:t>11</w:t>
      </w:r>
      <w:r w:rsidR="00522E68" w:rsidRPr="00F22A0F">
        <w:rPr>
          <w:rFonts w:eastAsia="ヒラギノ明朝 Pro W3"/>
          <w:b/>
          <w:bCs/>
          <w:color w:val="000000"/>
          <w:sz w:val="22"/>
          <w:szCs w:val="22"/>
        </w:rPr>
        <w:t>. md</w:t>
      </w:r>
      <w:proofErr w:type="gramStart"/>
      <w:r w:rsidR="00522E68" w:rsidRPr="00F22A0F">
        <w:rPr>
          <w:rFonts w:eastAsia="ヒラギノ明朝 Pro W3"/>
          <w:b/>
          <w:bCs/>
          <w:color w:val="000000"/>
          <w:sz w:val="22"/>
          <w:szCs w:val="22"/>
        </w:rPr>
        <w:t>.;</w:t>
      </w:r>
      <w:proofErr w:type="gramEnd"/>
      <w:r w:rsidR="00522E68" w:rsidRPr="00F22A0F">
        <w:rPr>
          <w:rFonts w:eastAsia="ヒラギノ明朝 Pro W3"/>
          <w:b/>
          <w:bCs/>
          <w:color w:val="000000"/>
          <w:sz w:val="22"/>
          <w:szCs w:val="22"/>
        </w:rPr>
        <w:t xml:space="preserve"> yürürlük: 01.06.2019)</w:t>
      </w:r>
      <w:r w:rsidR="00935955">
        <w:rPr>
          <w:rFonts w:eastAsia="ヒラギノ明朝 Pro W3"/>
          <w:b/>
          <w:bCs/>
          <w:color w:val="000000"/>
          <w:sz w:val="22"/>
          <w:szCs w:val="22"/>
        </w:rPr>
        <w:t xml:space="preserve"> </w:t>
      </w:r>
      <w:r w:rsidRPr="00002DF4">
        <w:rPr>
          <w:sz w:val="22"/>
          <w:szCs w:val="22"/>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lastRenderedPageBreak/>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proofErr w:type="gramStart"/>
      <w:r w:rsidRPr="00002DF4">
        <w:rPr>
          <w:sz w:val="22"/>
          <w:szCs w:val="22"/>
        </w:rPr>
        <w:t>ihalelerin</w:t>
      </w:r>
      <w:proofErr w:type="gramEnd"/>
      <w:r w:rsidRPr="00002DF4">
        <w:rPr>
          <w:sz w:val="22"/>
          <w:szCs w:val="22"/>
        </w:rPr>
        <w:t xml:space="preserve">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w:t>
      </w:r>
      <w:r w:rsidRPr="00002DF4">
        <w:rPr>
          <w:sz w:val="22"/>
          <w:szCs w:val="22"/>
        </w:rPr>
        <w:lastRenderedPageBreak/>
        <w:t>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850F4" w:rsidRPr="00002DF4">
        <w:rPr>
          <w:b/>
          <w:sz w:val="22"/>
          <w:szCs w:val="22"/>
        </w:rPr>
        <w:t xml:space="preserve">(Değişik cümle: </w:t>
      </w:r>
      <w:proofErr w:type="gramStart"/>
      <w:r w:rsidR="002850F4" w:rsidRPr="00002DF4">
        <w:rPr>
          <w:b/>
          <w:sz w:val="22"/>
          <w:szCs w:val="22"/>
        </w:rPr>
        <w:t>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2018</w:t>
      </w:r>
      <w:proofErr w:type="gramEnd"/>
      <w:r w:rsidR="002850F4" w:rsidRPr="00002DF4">
        <w:rPr>
          <w:b/>
          <w:sz w:val="22"/>
          <w:szCs w:val="22"/>
        </w:rPr>
        <w:t xml:space="preserve">-30324 R.G./3. md.)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C2384D" w:rsidRPr="00002DF4">
        <w:rPr>
          <w:b/>
          <w:sz w:val="22"/>
          <w:szCs w:val="22"/>
        </w:rPr>
        <w:t xml:space="preserve">(Ek ibare: </w:t>
      </w:r>
      <w:proofErr w:type="gramStart"/>
      <w:r w:rsidR="00C2384D" w:rsidRPr="00002DF4">
        <w:rPr>
          <w:b/>
          <w:sz w:val="22"/>
          <w:szCs w:val="22"/>
        </w:rPr>
        <w:t>31/03/2018</w:t>
      </w:r>
      <w:proofErr w:type="gramEnd"/>
      <w:r w:rsidR="00C2384D" w:rsidRPr="00002DF4">
        <w:rPr>
          <w:b/>
          <w:sz w:val="22"/>
          <w:szCs w:val="22"/>
        </w:rPr>
        <w:t>-30377- R.G./2. md.</w:t>
      </w:r>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xml:space="preserve"> İlan metinlerinin ön incelemeden geçirilip yayım için kabul edilmesi ve ilan ücretinin ödenmesini müteakip Kurumun internet sayfasında yer alan İlan Sevk İşlem Formu’nun eksiksiz ve </w:t>
      </w:r>
      <w:r w:rsidRPr="00002DF4">
        <w:rPr>
          <w:sz w:val="22"/>
          <w:szCs w:val="22"/>
        </w:rPr>
        <w:lastRenderedPageBreak/>
        <w:t>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30.3.16</w:t>
      </w:r>
      <w:r w:rsidRPr="00002DF4">
        <w:rPr>
          <w:sz w:val="22"/>
          <w:szCs w:val="22"/>
        </w:rPr>
        <w:t xml:space="preserve"> Kamu İhale Bülteni </w:t>
      </w:r>
      <w:proofErr w:type="gramStart"/>
      <w:r w:rsidRPr="00002DF4">
        <w:rPr>
          <w:sz w:val="22"/>
          <w:szCs w:val="22"/>
        </w:rPr>
        <w:t>1/1/2007</w:t>
      </w:r>
      <w:proofErr w:type="gramEnd"/>
      <w:r w:rsidRPr="00002DF4">
        <w:rPr>
          <w:sz w:val="22"/>
          <w:szCs w:val="22"/>
        </w:rPr>
        <w:t xml:space="preserve">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30.4 Başvuru ve tekliflerin alınması ve değerlendirilmesi işlemlerinin EKAP’a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lastRenderedPageBreak/>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EKAP’a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b/>
          <w:sz w:val="22"/>
          <w:szCs w:val="22"/>
        </w:rPr>
        <w:t>30.5.2</w:t>
      </w:r>
      <w:r w:rsidRPr="00002DF4">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3630CD" w:rsidRPr="00002DF4">
        <w:rPr>
          <w:b/>
          <w:sz w:val="22"/>
          <w:szCs w:val="22"/>
        </w:rPr>
        <w:t xml:space="preserve">(Ek ibare: </w:t>
      </w:r>
      <w:proofErr w:type="gramStart"/>
      <w:r w:rsidR="003630CD" w:rsidRPr="00002DF4">
        <w:rPr>
          <w:b/>
          <w:sz w:val="22"/>
          <w:szCs w:val="22"/>
        </w:rPr>
        <w:t>31/03/2018</w:t>
      </w:r>
      <w:proofErr w:type="gramEnd"/>
      <w:r w:rsidR="003630CD" w:rsidRPr="00002DF4">
        <w:rPr>
          <w:b/>
          <w:sz w:val="22"/>
          <w:szCs w:val="22"/>
        </w:rPr>
        <w:t xml:space="preserve">-30377- R.G./3. Md)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002DF4">
        <w:rPr>
          <w:sz w:val="22"/>
          <w:szCs w:val="22"/>
        </w:rPr>
        <w:t>ise  28</w:t>
      </w:r>
      <w:proofErr w:type="gramEnd"/>
      <w:r w:rsidRPr="00002DF4">
        <w:rPr>
          <w:sz w:val="22"/>
          <w:szCs w:val="22"/>
        </w:rPr>
        <w:t xml:space="preserve">.1.8.2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b) 4734 sayılı Kanunun 40 ıncı maddesinin sekizinci fıkrası uyarınca yapılacak yasaklılık teyidi sonucunda ihale üzerinde bırakılan istekli ve varsa ekonomik açıdan en avantajlı ikinci isteklinin </w:t>
      </w:r>
      <w:r w:rsidRPr="00002DF4">
        <w:rPr>
          <w:sz w:val="22"/>
          <w:szCs w:val="22"/>
        </w:rPr>
        <w:lastRenderedPageBreak/>
        <w:t>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proofErr w:type="gramStart"/>
      <w:r w:rsidRPr="00002DF4">
        <w:rPr>
          <w:sz w:val="22"/>
          <w:szCs w:val="22"/>
        </w:rPr>
        <w:t>1/11/2012</w:t>
      </w:r>
      <w:proofErr w:type="gramEnd"/>
      <w:r w:rsidRPr="00002DF4">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002DF4">
        <w:rPr>
          <w:sz w:val="22"/>
          <w:szCs w:val="22"/>
        </w:rPr>
        <w:t>dahilinde</w:t>
      </w:r>
      <w:proofErr w:type="gramEnd"/>
      <w:r w:rsidRPr="00002DF4">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Pr="00002DF4">
        <w:rPr>
          <w:sz w:val="22"/>
          <w:szCs w:val="22"/>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30.5.7</w:t>
      </w:r>
      <w:r w:rsidRPr="00002DF4">
        <w:rPr>
          <w:sz w:val="22"/>
          <w:szCs w:val="22"/>
        </w:rPr>
        <w:t xml:space="preserve"> Kurumun, 4734 sayılı Kanunun 40 ıncı maddesine göre idarelerin yasaklamalarla ilgili teyit taleplerine verdiği cevaplar, idarelerce verilen ve Resm</w:t>
      </w:r>
      <w:r w:rsidR="00153601" w:rsidRPr="00002DF4">
        <w:rPr>
          <w:sz w:val="22"/>
          <w:szCs w:val="22"/>
        </w:rPr>
        <w:t>î</w:t>
      </w:r>
      <w:r w:rsidRPr="00002DF4">
        <w:rPr>
          <w:sz w:val="22"/>
          <w:szCs w:val="22"/>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lastRenderedPageBreak/>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EKAP’tan alınan teyit bilgileri ile birlikte idare tarafından EKAP’a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30.7.2</w:t>
      </w:r>
      <w:r w:rsidRPr="00002DF4">
        <w:rPr>
          <w:sz w:val="22"/>
          <w:szCs w:val="22"/>
        </w:rPr>
        <w:t xml:space="preserve"> İlanı veya duyurusu </w:t>
      </w:r>
      <w:proofErr w:type="gramStart"/>
      <w:r w:rsidRPr="00002DF4">
        <w:rPr>
          <w:sz w:val="22"/>
          <w:szCs w:val="22"/>
        </w:rPr>
        <w:t>31/8/2010</w:t>
      </w:r>
      <w:proofErr w:type="gramEnd"/>
      <w:r w:rsidRPr="00002DF4">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w:t>
      </w:r>
      <w:proofErr w:type="gramStart"/>
      <w:r w:rsidRPr="00002DF4">
        <w:rPr>
          <w:sz w:val="22"/>
          <w:szCs w:val="22"/>
        </w:rPr>
        <w:t>31/8/2014</w:t>
      </w:r>
      <w:proofErr w:type="gramEnd"/>
      <w:r w:rsidRPr="00002DF4">
        <w:rPr>
          <w:sz w:val="22"/>
          <w:szCs w:val="22"/>
        </w:rPr>
        <w:t xml:space="preserve"> tarihinden sonra iş deneyim belgelerinin EKAP üzerinden düzenlenmesi gerekmektedir. Ayrıca, ilanı veya duyurusu </w:t>
      </w:r>
      <w:proofErr w:type="gramStart"/>
      <w:r w:rsidRPr="00002DF4">
        <w:rPr>
          <w:sz w:val="22"/>
          <w:szCs w:val="22"/>
        </w:rPr>
        <w:t>31/8/2010</w:t>
      </w:r>
      <w:proofErr w:type="gramEnd"/>
      <w:r w:rsidRPr="00002DF4">
        <w:rPr>
          <w:sz w:val="22"/>
          <w:szCs w:val="22"/>
        </w:rPr>
        <w:t xml:space="preserve">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(Değişik ibare:</w:t>
      </w:r>
      <w:proofErr w:type="gramStart"/>
      <w:r w:rsidR="00090008" w:rsidRPr="00002DF4">
        <w:rPr>
          <w:b/>
          <w:sz w:val="22"/>
          <w:szCs w:val="22"/>
        </w:rPr>
        <w:t>27/06/2015</w:t>
      </w:r>
      <w:proofErr w:type="gramEnd"/>
      <w:r w:rsidR="00090008" w:rsidRPr="00002DF4">
        <w:rPr>
          <w:b/>
          <w:sz w:val="22"/>
          <w:szCs w:val="22"/>
        </w:rPr>
        <w:t xml:space="preserve">-29399 R.G./1. md.)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w:t>
      </w:r>
      <w:r w:rsidRPr="00002DF4">
        <w:rPr>
          <w:sz w:val="22"/>
          <w:szCs w:val="22"/>
        </w:rPr>
        <w:lastRenderedPageBreak/>
        <w:t xml:space="preserve">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30.8.7</w:t>
      </w:r>
      <w:r w:rsidRPr="00002DF4">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002DF4">
        <w:rPr>
          <w:b/>
          <w:sz w:val="22"/>
          <w:szCs w:val="22"/>
        </w:rPr>
        <w:t>(Değişik ibare:</w:t>
      </w:r>
      <w:proofErr w:type="gramStart"/>
      <w:r w:rsidR="00090008" w:rsidRPr="00002DF4">
        <w:rPr>
          <w:b/>
          <w:sz w:val="22"/>
          <w:szCs w:val="22"/>
        </w:rPr>
        <w:t>27/06/2015</w:t>
      </w:r>
      <w:proofErr w:type="gramEnd"/>
      <w:r w:rsidR="00090008" w:rsidRPr="00002DF4">
        <w:rPr>
          <w:b/>
          <w:sz w:val="22"/>
          <w:szCs w:val="22"/>
        </w:rPr>
        <w:t xml:space="preserve">-29399 R.G./1. md.)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5"/>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Md.)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EKAP üzerinden yapılacak tebligatlar; tebligatın konusu, zamanı ve içeriği gibi bilgil</w:t>
      </w:r>
      <w:r w:rsidR="00864743" w:rsidRPr="00002DF4">
        <w:rPr>
          <w:sz w:val="22"/>
          <w:szCs w:val="22"/>
        </w:rPr>
        <w:t>eri de kapsayacak şekilde EKAP’t</w:t>
      </w:r>
      <w:r w:rsidRPr="00002DF4">
        <w:rPr>
          <w:sz w:val="22"/>
          <w:szCs w:val="22"/>
        </w:rPr>
        <w:t xml:space="preserve">a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EKAP’da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w:t>
      </w:r>
      <w:r w:rsidRPr="00002DF4">
        <w:rPr>
          <w:sz w:val="22"/>
          <w:szCs w:val="22"/>
        </w:rPr>
        <w:lastRenderedPageBreak/>
        <w:t xml:space="preserve">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EKAP’da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BE32AA" w:rsidRPr="00002DF4">
        <w:rPr>
          <w:b/>
          <w:sz w:val="22"/>
          <w:szCs w:val="22"/>
        </w:rPr>
        <w:t xml:space="preserve"> R.G./ 10.</w:t>
      </w:r>
      <w:r w:rsidRPr="00002DF4">
        <w:rPr>
          <w:b/>
          <w:sz w:val="22"/>
          <w:szCs w:val="22"/>
        </w:rPr>
        <w:t>md.)Gerçek veya tüzel kişilerin EKAP’a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 xml:space="preserve">31.3(Ek madde: </w:t>
      </w:r>
      <w:proofErr w:type="gramStart"/>
      <w:r w:rsidRPr="00002DF4">
        <w:rPr>
          <w:b/>
          <w:sz w:val="22"/>
          <w:szCs w:val="22"/>
        </w:rPr>
        <w:t>04/03/2017</w:t>
      </w:r>
      <w:proofErr w:type="gramEnd"/>
      <w:r w:rsidRPr="00002DF4">
        <w:rPr>
          <w:b/>
          <w:sz w:val="22"/>
          <w:szCs w:val="22"/>
        </w:rPr>
        <w:t>-29997 R.G./2. md.)</w:t>
      </w:r>
      <w:r w:rsidRPr="00002DF4">
        <w:rPr>
          <w:sz w:val="22"/>
          <w:szCs w:val="22"/>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EKAP’a kaydedilmesi zorunludur.</w:t>
      </w:r>
    </w:p>
    <w:p w:rsidR="00A27978" w:rsidRPr="00002DF4" w:rsidRDefault="00A27978" w:rsidP="00A27978">
      <w:pPr>
        <w:jc w:val="both"/>
        <w:rPr>
          <w:b/>
          <w:sz w:val="22"/>
          <w:szCs w:val="22"/>
        </w:rPr>
      </w:pPr>
      <w:r w:rsidRPr="00002DF4">
        <w:rPr>
          <w:b/>
          <w:sz w:val="22"/>
          <w:szCs w:val="22"/>
        </w:rPr>
        <w:t xml:space="preserve">Madde 32- </w:t>
      </w:r>
      <w:r w:rsidR="00AF6809" w:rsidRPr="00002DF4">
        <w:rPr>
          <w:b/>
          <w:sz w:val="22"/>
          <w:szCs w:val="22"/>
        </w:rPr>
        <w:t>(D</w:t>
      </w:r>
      <w:r w:rsidR="00740C1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740C14" w:rsidRPr="00002DF4">
        <w:rPr>
          <w:b/>
          <w:sz w:val="22"/>
          <w:szCs w:val="22"/>
        </w:rPr>
        <w:t xml:space="preserve"> R.G./ 11.</w:t>
      </w:r>
      <w:r w:rsidR="00AF6809" w:rsidRPr="00002DF4">
        <w:rPr>
          <w:b/>
          <w:sz w:val="22"/>
          <w:szCs w:val="22"/>
        </w:rPr>
        <w:t>md.)</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w:t>
      </w:r>
      <w:proofErr w:type="gramStart"/>
      <w:r w:rsidRPr="00002DF4">
        <w:rPr>
          <w:sz w:val="22"/>
          <w:szCs w:val="22"/>
        </w:rPr>
        <w:t>kriterlere</w:t>
      </w:r>
      <w:proofErr w:type="gramEnd"/>
      <w:r w:rsidRPr="00002DF4">
        <w:rPr>
          <w:sz w:val="22"/>
          <w:szCs w:val="22"/>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kriterleriEKAP’a girmeleri durumunda, e-posta aracılığı ile belirledikleri </w:t>
      </w:r>
      <w:proofErr w:type="gramStart"/>
      <w:r w:rsidRPr="00002DF4">
        <w:rPr>
          <w:sz w:val="22"/>
          <w:szCs w:val="22"/>
        </w:rPr>
        <w:t>kriterlere</w:t>
      </w:r>
      <w:proofErr w:type="gramEnd"/>
      <w:r w:rsidRPr="00002DF4">
        <w:rPr>
          <w:sz w:val="22"/>
          <w:szCs w:val="22"/>
        </w:rPr>
        <w:t xml:space="preserve"> uygun ihale ilanlarından bilgilendirilir. Ayrıca, EKAP’ta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w:t>
      </w:r>
      <w:r w:rsidRPr="00002DF4">
        <w:rPr>
          <w:sz w:val="22"/>
          <w:szCs w:val="22"/>
        </w:rPr>
        <w:lastRenderedPageBreak/>
        <w:t xml:space="preserve">aşamasında düzenlenen protokolde münferiden e-imza kullanmaya yetkili kılınan kişi tarafından e-imza kullanılarak indirilmesi </w:t>
      </w:r>
      <w:r w:rsidR="00935955">
        <w:rPr>
          <w:sz w:val="22"/>
          <w:szCs w:val="22"/>
        </w:rPr>
        <w:t xml:space="preserve"> </w:t>
      </w:r>
      <w:r w:rsidR="00935955" w:rsidRPr="00F22A0F">
        <w:rPr>
          <w:rFonts w:eastAsia="ヒラギノ明朝 Pro W3"/>
          <w:b/>
          <w:bCs/>
          <w:color w:val="000000"/>
          <w:sz w:val="22"/>
          <w:szCs w:val="22"/>
        </w:rPr>
        <w:t>(</w:t>
      </w:r>
      <w:r w:rsidR="00935955">
        <w:rPr>
          <w:rFonts w:eastAsia="ヒラギノ明朝 Pro W3"/>
          <w:b/>
          <w:bCs/>
          <w:color w:val="000000"/>
          <w:sz w:val="22"/>
          <w:szCs w:val="22"/>
        </w:rPr>
        <w:t>Mülga ibare: 16.03.2019-30716 R</w:t>
      </w:r>
      <w:r w:rsidR="00935955" w:rsidRPr="00F22A0F">
        <w:rPr>
          <w:rFonts w:eastAsia="ヒラギノ明朝 Pro W3"/>
          <w:b/>
          <w:bCs/>
          <w:color w:val="000000"/>
          <w:sz w:val="22"/>
          <w:szCs w:val="22"/>
        </w:rPr>
        <w:t>G/</w:t>
      </w:r>
      <w:r w:rsidR="00935955">
        <w:rPr>
          <w:rFonts w:eastAsia="ヒラギノ明朝 Pro W3"/>
          <w:b/>
          <w:bCs/>
          <w:color w:val="000000"/>
          <w:sz w:val="22"/>
          <w:szCs w:val="22"/>
        </w:rPr>
        <w:t>12</w:t>
      </w:r>
      <w:r w:rsidR="00935955" w:rsidRPr="00F22A0F">
        <w:rPr>
          <w:rFonts w:eastAsia="ヒラギノ明朝 Pro W3"/>
          <w:b/>
          <w:bCs/>
          <w:color w:val="000000"/>
          <w:sz w:val="22"/>
          <w:szCs w:val="22"/>
        </w:rPr>
        <w:t>. md</w:t>
      </w:r>
      <w:proofErr w:type="gramStart"/>
      <w:r w:rsidR="00935955" w:rsidRPr="00F22A0F">
        <w:rPr>
          <w:rFonts w:eastAsia="ヒラギノ明朝 Pro W3"/>
          <w:b/>
          <w:bCs/>
          <w:color w:val="000000"/>
          <w:sz w:val="22"/>
          <w:szCs w:val="22"/>
        </w:rPr>
        <w:t>.;</w:t>
      </w:r>
      <w:proofErr w:type="gramEnd"/>
      <w:r w:rsidR="00935955" w:rsidRPr="00F22A0F">
        <w:rPr>
          <w:rFonts w:eastAsia="ヒラギノ明朝 Pro W3"/>
          <w:b/>
          <w:bCs/>
          <w:color w:val="000000"/>
          <w:sz w:val="22"/>
          <w:szCs w:val="22"/>
        </w:rPr>
        <w:t xml:space="preserve"> yürürlük: 01.06.2019)</w:t>
      </w:r>
      <w:r w:rsidR="00935955">
        <w:rPr>
          <w:rFonts w:eastAsia="ヒラギノ明朝 Pro W3"/>
          <w:b/>
          <w:bCs/>
          <w:color w:val="000000"/>
          <w:sz w:val="22"/>
          <w:szCs w:val="22"/>
        </w:rPr>
        <w:t xml:space="preserve"> </w:t>
      </w:r>
      <w:r w:rsidRPr="00002DF4">
        <w:rPr>
          <w:sz w:val="22"/>
          <w:szCs w:val="22"/>
        </w:rPr>
        <w:t>gerekmektedir.</w:t>
      </w:r>
      <w:r w:rsidR="00935955">
        <w:rPr>
          <w:sz w:val="22"/>
          <w:szCs w:val="22"/>
        </w:rPr>
        <w:t xml:space="preserve"> </w:t>
      </w:r>
      <w:r w:rsidR="009F4967" w:rsidRPr="00002DF4">
        <w:rPr>
          <w:b/>
          <w:sz w:val="22"/>
          <w:szCs w:val="22"/>
        </w:rPr>
        <w:t>(Mülga: 19.06.2018-30453/m RG/ 5. Md.</w:t>
      </w:r>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t>Madde 33- (D</w:t>
      </w:r>
      <w:r w:rsidR="00A145E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A145E4" w:rsidRPr="00002DF4">
        <w:rPr>
          <w:b/>
          <w:sz w:val="22"/>
          <w:szCs w:val="22"/>
        </w:rPr>
        <w:t xml:space="preserve"> R.G./ 12.</w:t>
      </w:r>
      <w:r w:rsidRPr="00002DF4">
        <w:rPr>
          <w:b/>
          <w:sz w:val="22"/>
          <w:szCs w:val="22"/>
        </w:rPr>
        <w:t>md.)EKAP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t>33.1</w:t>
      </w:r>
      <w:r w:rsidRPr="00002DF4">
        <w:rPr>
          <w:sz w:val="22"/>
          <w:szCs w:val="22"/>
        </w:rPr>
        <w:t>EKAP’a kayıt olma zorunluğu aranmadan da ihalelere ilişkin aşağıdaki bilgilere EKAP internet sayfası (</w:t>
      </w:r>
      <w:hyperlink r:id="rId10" w:history="1">
        <w:r w:rsidRPr="00002DF4">
          <w:rPr>
            <w:rStyle w:val="Kpr"/>
            <w:rFonts w:eastAsiaTheme="majorEastAsia"/>
            <w:color w:val="auto"/>
            <w:sz w:val="22"/>
            <w:szCs w:val="22"/>
            <w:u w:val="none"/>
          </w:rPr>
          <w:t>https://ekap.kik.gov.tr</w:t>
        </w:r>
      </w:hyperlink>
      <w:r w:rsidRPr="00002DF4">
        <w:rPr>
          <w:sz w:val="22"/>
          <w:szCs w:val="22"/>
        </w:rPr>
        <w:t xml:space="preserve">) üzerinden erişilebilir ve belirlenen </w:t>
      </w:r>
      <w:proofErr w:type="gramStart"/>
      <w:r w:rsidRPr="00002DF4">
        <w:rPr>
          <w:sz w:val="22"/>
          <w:szCs w:val="22"/>
        </w:rPr>
        <w:t>kriterlere</w:t>
      </w:r>
      <w:proofErr w:type="gramEnd"/>
      <w:r w:rsidRPr="00002DF4">
        <w:rPr>
          <w:sz w:val="22"/>
          <w:szCs w:val="22"/>
        </w:rPr>
        <w:t xml:space="preserv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c) İhalelere ilişkin itirazen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itirazen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İtirazen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EKAP’ın kullanımına ilişkin “Sıkça Sorulan Sorular”a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33.5</w:t>
      </w:r>
      <w:r w:rsidRPr="00002DF4">
        <w:rPr>
          <w:sz w:val="22"/>
          <w:szCs w:val="22"/>
        </w:rPr>
        <w:t xml:space="preserve"> EKAP üzerinde devreye alınan yeni uygulamalara ilişkin bilgilere ve bu uygulamalarla ilgili kullanım kılavuzlarına “EKAP’ta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r w:rsidRPr="00002DF4">
        <w:rPr>
          <w:b/>
          <w:sz w:val="22"/>
          <w:szCs w:val="22"/>
        </w:rPr>
        <w:t>33.6</w:t>
      </w:r>
      <w:r w:rsidRPr="00002DF4">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
    <w:p w:rsidR="00691AF4" w:rsidRPr="00002DF4" w:rsidRDefault="00691AF4" w:rsidP="00691AF4">
      <w:pPr>
        <w:jc w:val="both"/>
        <w:rPr>
          <w:b/>
          <w:sz w:val="22"/>
          <w:szCs w:val="22"/>
        </w:rPr>
      </w:pPr>
      <w:r w:rsidRPr="00002DF4">
        <w:rPr>
          <w:b/>
          <w:sz w:val="22"/>
          <w:szCs w:val="22"/>
        </w:rPr>
        <w:lastRenderedPageBreak/>
        <w:t>Madde 34- (D</w:t>
      </w:r>
      <w:r w:rsidR="00FC3C0E"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rPr>
        <w:t xml:space="preserve"> R.G./ 13.</w:t>
      </w:r>
      <w:r w:rsidRPr="00002DF4">
        <w:rPr>
          <w:b/>
          <w:sz w:val="22"/>
          <w:szCs w:val="22"/>
        </w:rPr>
        <w:t>md.)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Satınalma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-28383 R.G./ 2. md.)</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11 md.)</w:t>
      </w:r>
      <w:r w:rsidRPr="00002DF4">
        <w:rPr>
          <w:sz w:val="22"/>
          <w:szCs w:val="22"/>
        </w:rPr>
        <w:t> </w:t>
      </w:r>
    </w:p>
    <w:p w:rsidR="0063632D" w:rsidRPr="00002DF4" w:rsidRDefault="005B26C4" w:rsidP="0063632D">
      <w:pPr>
        <w:jc w:val="both"/>
        <w:rPr>
          <w:sz w:val="22"/>
          <w:szCs w:val="22"/>
        </w:rPr>
      </w:pPr>
      <w:r w:rsidRPr="00002DF4">
        <w:rPr>
          <w:b/>
          <w:sz w:val="22"/>
          <w:szCs w:val="22"/>
        </w:rPr>
        <w:t>36.1</w:t>
      </w:r>
      <w:r w:rsidRPr="00002DF4">
        <w:rPr>
          <w:b/>
          <w:sz w:val="22"/>
          <w:szCs w:val="22"/>
          <w:lang w:eastAsia="en-US"/>
        </w:rPr>
        <w:t xml:space="preserve">(Değişik: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lang w:eastAsia="en-US"/>
        </w:rPr>
        <w:t xml:space="preserve"> R.G./ 14.</w:t>
      </w:r>
      <w:r w:rsidRPr="00002DF4">
        <w:rPr>
          <w:b/>
          <w:sz w:val="22"/>
          <w:szCs w:val="22"/>
          <w:lang w:eastAsia="en-US"/>
        </w:rPr>
        <w:t>md.)</w:t>
      </w:r>
      <w:r w:rsidR="0063632D" w:rsidRPr="00002DF4">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002DF4">
        <w:rPr>
          <w:sz w:val="22"/>
          <w:szCs w:val="22"/>
        </w:rPr>
        <w:t>kriterini</w:t>
      </w:r>
      <w:proofErr w:type="gramEnd"/>
      <w:r w:rsidR="0063632D" w:rsidRPr="00002DF4">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002DF4">
        <w:rPr>
          <w:sz w:val="22"/>
          <w:szCs w:val="22"/>
        </w:rPr>
        <w:t>kriterinin</w:t>
      </w:r>
      <w:proofErr w:type="gramEnd"/>
      <w:r w:rsidR="0063632D" w:rsidRPr="00002DF4">
        <w:rPr>
          <w:sz w:val="22"/>
          <w:szCs w:val="22"/>
        </w:rPr>
        <w:t xml:space="preserve"> sağlanması mümkün değildir. </w:t>
      </w:r>
    </w:p>
    <w:p w:rsidR="0063632D" w:rsidRPr="00002DF4" w:rsidRDefault="0063632D" w:rsidP="0063632D">
      <w:pPr>
        <w:ind w:firstLine="708"/>
        <w:jc w:val="both"/>
        <w:rPr>
          <w:sz w:val="22"/>
          <w:szCs w:val="22"/>
        </w:rPr>
      </w:pPr>
    </w:p>
    <w:p w:rsidR="00C44333" w:rsidRPr="00C44333" w:rsidRDefault="00CC2B9C" w:rsidP="00CC2B9C">
      <w:pPr>
        <w:shd w:val="clear" w:color="auto" w:fill="FFFFFF"/>
        <w:spacing w:after="150"/>
        <w:jc w:val="both"/>
        <w:rPr>
          <w:sz w:val="22"/>
          <w:szCs w:val="22"/>
        </w:rPr>
      </w:pPr>
      <w:r w:rsidRPr="00C44333">
        <w:rPr>
          <w:rFonts w:eastAsia="Calibri"/>
          <w:b/>
          <w:bCs/>
          <w:sz w:val="22"/>
          <w:szCs w:val="22"/>
          <w:lang w:eastAsia="en-US"/>
        </w:rPr>
        <w:t xml:space="preserve">(Mülga </w:t>
      </w:r>
      <w:r w:rsidR="00C44333" w:rsidRPr="00C44333">
        <w:rPr>
          <w:rFonts w:eastAsia="Calibri"/>
          <w:b/>
          <w:bCs/>
          <w:sz w:val="22"/>
          <w:szCs w:val="22"/>
          <w:lang w:eastAsia="en-US"/>
        </w:rPr>
        <w:t>paragraf</w:t>
      </w:r>
      <w:r w:rsidRPr="00C44333">
        <w:rPr>
          <w:rFonts w:eastAsia="Calibri"/>
          <w:b/>
          <w:bCs/>
          <w:sz w:val="22"/>
          <w:szCs w:val="22"/>
          <w:lang w:eastAsia="en-US"/>
        </w:rPr>
        <w:t>:13.06.2019-30800 R.G/8.md</w:t>
      </w:r>
      <w:proofErr w:type="gramStart"/>
      <w:r w:rsidRPr="00C44333">
        <w:rPr>
          <w:rFonts w:eastAsia="Calibri"/>
          <w:b/>
          <w:bCs/>
          <w:sz w:val="22"/>
          <w:szCs w:val="22"/>
          <w:lang w:eastAsia="en-US"/>
        </w:rPr>
        <w:t>.;</w:t>
      </w:r>
      <w:proofErr w:type="gramEnd"/>
      <w:r w:rsidRPr="00C44333">
        <w:rPr>
          <w:rFonts w:eastAsia="Calibri"/>
          <w:b/>
          <w:bCs/>
          <w:sz w:val="22"/>
          <w:szCs w:val="22"/>
          <w:lang w:eastAsia="en-US"/>
        </w:rPr>
        <w:t xml:space="preserve"> yürürlük:23.06.2019)</w:t>
      </w:r>
      <w:r w:rsidRPr="00C44333">
        <w:rPr>
          <w:sz w:val="22"/>
          <w:szCs w:val="22"/>
        </w:rPr>
        <w:t xml:space="preserve"> </w:t>
      </w:r>
    </w:p>
    <w:p w:rsidR="00CC2B9C" w:rsidRPr="008927EB" w:rsidRDefault="00CC2B9C" w:rsidP="00CC2B9C">
      <w:pPr>
        <w:shd w:val="clear" w:color="auto" w:fill="FFFFFF"/>
        <w:spacing w:after="150"/>
        <w:jc w:val="both"/>
        <w:rPr>
          <w:sz w:val="22"/>
          <w:szCs w:val="22"/>
        </w:rPr>
      </w:pPr>
      <w:r w:rsidRPr="008927EB">
        <w:rPr>
          <w:rFonts w:eastAsia="Calibri"/>
          <w:b/>
          <w:bCs/>
          <w:sz w:val="22"/>
          <w:szCs w:val="22"/>
          <w:lang w:eastAsia="en-US"/>
        </w:rPr>
        <w:t>(Ek cümle</w:t>
      </w:r>
      <w:r w:rsidR="00C44333" w:rsidRPr="008927EB">
        <w:rPr>
          <w:rFonts w:eastAsia="Calibri"/>
          <w:b/>
          <w:bCs/>
          <w:sz w:val="22"/>
          <w:szCs w:val="22"/>
          <w:lang w:eastAsia="en-US"/>
        </w:rPr>
        <w:t>ler</w:t>
      </w:r>
      <w:r w:rsidRPr="008927EB">
        <w:rPr>
          <w:rFonts w:eastAsia="Calibri"/>
          <w:b/>
          <w:bCs/>
          <w:sz w:val="22"/>
          <w:szCs w:val="22"/>
          <w:lang w:eastAsia="en-US"/>
        </w:rPr>
        <w:t>:13.06.2019-30800 R.G/8.md</w:t>
      </w:r>
      <w:proofErr w:type="gramStart"/>
      <w:r w:rsidRPr="008927EB">
        <w:rPr>
          <w:rFonts w:eastAsia="Calibri"/>
          <w:b/>
          <w:bCs/>
          <w:sz w:val="22"/>
          <w:szCs w:val="22"/>
          <w:lang w:eastAsia="en-US"/>
        </w:rPr>
        <w:t>.;</w:t>
      </w:r>
      <w:proofErr w:type="gramEnd"/>
      <w:r w:rsidRPr="008927EB">
        <w:rPr>
          <w:rFonts w:eastAsia="Calibri"/>
          <w:b/>
          <w:bCs/>
          <w:sz w:val="22"/>
          <w:szCs w:val="22"/>
          <w:lang w:eastAsia="en-US"/>
        </w:rPr>
        <w:t xml:space="preserve"> yürürlük:23.06.2019)</w:t>
      </w:r>
      <w:r w:rsidRPr="008927EB">
        <w:rPr>
          <w:sz w:val="22"/>
          <w:szCs w:val="22"/>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8927EB" w:rsidRDefault="00CC2B9C" w:rsidP="00CC2B9C">
      <w:pPr>
        <w:shd w:val="clear" w:color="auto" w:fill="FFFFFF"/>
        <w:spacing w:after="150"/>
        <w:jc w:val="both"/>
        <w:rPr>
          <w:sz w:val="22"/>
          <w:szCs w:val="22"/>
        </w:rPr>
      </w:pPr>
      <w:r w:rsidRPr="008927EB">
        <w:rPr>
          <w:sz w:val="22"/>
          <w:szCs w:val="22"/>
        </w:rPr>
        <w:t xml:space="preserve">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w:t>
      </w:r>
      <w:r w:rsidRPr="008927EB">
        <w:rPr>
          <w:sz w:val="22"/>
          <w:szCs w:val="22"/>
        </w:rPr>
        <w:lastRenderedPageBreak/>
        <w:t>yeterlik </w:t>
      </w:r>
      <w:proofErr w:type="gramStart"/>
      <w:r w:rsidRPr="008927EB">
        <w:rPr>
          <w:sz w:val="22"/>
          <w:szCs w:val="22"/>
        </w:rPr>
        <w:t>kriterlerinin</w:t>
      </w:r>
      <w:proofErr w:type="gramEnd"/>
      <w:r w:rsidRPr="008927EB">
        <w:rPr>
          <w:sz w:val="22"/>
          <w:szCs w:val="22"/>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8927EB">
        <w:rPr>
          <w:sz w:val="22"/>
          <w:szCs w:val="22"/>
        </w:rPr>
        <w:t>kriterlerini</w:t>
      </w:r>
      <w:proofErr w:type="gramEnd"/>
      <w:r w:rsidRPr="008927EB">
        <w:rPr>
          <w:sz w:val="22"/>
          <w:szCs w:val="22"/>
        </w:rPr>
        <w:t> sağlayıp sağlamadığının tespiti için isteklinin 2017 yılı cirosu sıfır olarak kabul edilerek, 2018-2017-2016 yılları üzerinden son üç yılın ortalaması dikkate alınarak değerlendirme yapılacaktır.</w:t>
      </w:r>
    </w:p>
    <w:p w:rsidR="00CC2B9C" w:rsidRPr="008927EB" w:rsidRDefault="00CC2B9C" w:rsidP="00CC2B9C">
      <w:pPr>
        <w:shd w:val="clear" w:color="auto" w:fill="FFFFFF"/>
        <w:spacing w:after="150"/>
        <w:jc w:val="both"/>
        <w:rPr>
          <w:sz w:val="22"/>
          <w:szCs w:val="22"/>
        </w:rPr>
      </w:pPr>
      <w:r w:rsidRPr="008927EB">
        <w:rPr>
          <w:sz w:val="22"/>
          <w:szCs w:val="22"/>
        </w:rPr>
        <w:t>Öte yandan, bu ihalelerde yapım işleri cirosunun asgari tutarını sağlayamayan aday veya isteklinin, söz konusu asgari tutarın yarısını sağlaması ve toplam cirosunun;</w:t>
      </w:r>
    </w:p>
    <w:p w:rsidR="00CC2B9C" w:rsidRPr="008927EB" w:rsidRDefault="00CC2B9C" w:rsidP="00CC2B9C">
      <w:pPr>
        <w:shd w:val="clear" w:color="auto" w:fill="FFFFFF"/>
        <w:spacing w:after="150"/>
        <w:jc w:val="both"/>
        <w:rPr>
          <w:sz w:val="22"/>
          <w:szCs w:val="22"/>
        </w:rPr>
      </w:pPr>
      <w:r w:rsidRPr="008927EB">
        <w:rPr>
          <w:sz w:val="22"/>
          <w:szCs w:val="22"/>
        </w:rPr>
        <w:t>Açık ihale usulüyle yapılan ihaleler ile Kanunun 21 inci maddesinin (b) ve (c) bentlerine göre yapılan ihalelerde teklif ettiği bedelin % 40’ından,</w:t>
      </w:r>
    </w:p>
    <w:p w:rsidR="00CC2B9C" w:rsidRPr="008927EB" w:rsidRDefault="00CC2B9C" w:rsidP="00CC2B9C">
      <w:pPr>
        <w:shd w:val="clear" w:color="auto" w:fill="FFFFFF"/>
        <w:spacing w:after="150"/>
        <w:jc w:val="both"/>
        <w:rPr>
          <w:sz w:val="22"/>
          <w:szCs w:val="22"/>
        </w:rPr>
      </w:pPr>
      <w:r w:rsidRPr="008927EB">
        <w:rPr>
          <w:sz w:val="22"/>
          <w:szCs w:val="22"/>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8927EB" w:rsidRDefault="00CC2B9C" w:rsidP="00CC2B9C">
      <w:pPr>
        <w:shd w:val="clear" w:color="auto" w:fill="FFFFFF"/>
        <w:spacing w:after="150"/>
        <w:jc w:val="both"/>
        <w:rPr>
          <w:sz w:val="22"/>
          <w:szCs w:val="22"/>
        </w:rPr>
      </w:pPr>
      <w:r w:rsidRPr="008927EB">
        <w:rPr>
          <w:sz w:val="22"/>
          <w:szCs w:val="22"/>
        </w:rPr>
        <w:t>Az olmaması koşuluyla aday veya isteklinin yapım işleri ciro </w:t>
      </w:r>
      <w:proofErr w:type="gramStart"/>
      <w:r w:rsidRPr="008927EB">
        <w:rPr>
          <w:sz w:val="22"/>
          <w:szCs w:val="22"/>
        </w:rPr>
        <w:t>kriterini</w:t>
      </w:r>
      <w:proofErr w:type="gramEnd"/>
      <w:r w:rsidRPr="008927EB">
        <w:rPr>
          <w:sz w:val="22"/>
          <w:szCs w:val="22"/>
        </w:rPr>
        <w:t> sağladığı kabul edilecektir. İş hacmine ilişkin yeterlik </w:t>
      </w:r>
      <w:proofErr w:type="gramStart"/>
      <w:r w:rsidRPr="008927EB">
        <w:rPr>
          <w:sz w:val="22"/>
          <w:szCs w:val="22"/>
        </w:rPr>
        <w:t>kriterini</w:t>
      </w:r>
      <w:proofErr w:type="gramEnd"/>
      <w:r w:rsidRPr="008927EB">
        <w:rPr>
          <w:sz w:val="22"/>
          <w:szCs w:val="22"/>
        </w:rPr>
        <w:t> bu şekilde sağlayacak olan aday veya isteklinin toplam cirosunu gösteren gelir tablosunu da teklif veya başvuru kapsamında sunması gerekmektedir.</w:t>
      </w:r>
    </w:p>
    <w:p w:rsidR="00CC2B9C" w:rsidRPr="008927EB" w:rsidRDefault="00CC2B9C" w:rsidP="00CC2B9C">
      <w:pPr>
        <w:shd w:val="clear" w:color="auto" w:fill="FFFFFF"/>
        <w:spacing w:after="150"/>
        <w:jc w:val="both"/>
        <w:rPr>
          <w:sz w:val="22"/>
          <w:szCs w:val="22"/>
        </w:rPr>
      </w:pPr>
      <w:r w:rsidRPr="008927EB">
        <w:rPr>
          <w:sz w:val="22"/>
          <w:szCs w:val="22"/>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8927EB">
        <w:rPr>
          <w:sz w:val="22"/>
          <w:szCs w:val="22"/>
        </w:rPr>
        <w:t>kriteri</w:t>
      </w:r>
      <w:proofErr w:type="gramEnd"/>
      <w:r w:rsidRPr="008927EB">
        <w:rPr>
          <w:sz w:val="22"/>
          <w:szCs w:val="22"/>
        </w:rPr>
        <w:t> sağlamış kabul edilecektir.</w:t>
      </w:r>
    </w:p>
    <w:p w:rsidR="0063632D" w:rsidRPr="00002DF4" w:rsidRDefault="00CC2B9C" w:rsidP="0063632D">
      <w:pPr>
        <w:jc w:val="both"/>
        <w:rPr>
          <w:strike/>
          <w:color w:val="FF0000"/>
          <w:sz w:val="22"/>
          <w:szCs w:val="22"/>
        </w:rPr>
      </w:pPr>
      <w:r w:rsidRPr="008927EB">
        <w:rPr>
          <w:sz w:val="22"/>
          <w:szCs w:val="22"/>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8927EB">
        <w:rPr>
          <w:sz w:val="22"/>
          <w:szCs w:val="22"/>
        </w:rPr>
        <w:t>kriteri</w:t>
      </w:r>
      <w:proofErr w:type="gramEnd"/>
      <w:r w:rsidRPr="008927EB">
        <w:rPr>
          <w:sz w:val="22"/>
          <w:szCs w:val="22"/>
        </w:rPr>
        <w:t> sağlamış kabul edilecektir.</w:t>
      </w: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rasyolarına ilişkin </w:t>
      </w:r>
      <w:proofErr w:type="gramStart"/>
      <w:r w:rsidRPr="00002DF4">
        <w:rPr>
          <w:sz w:val="22"/>
          <w:szCs w:val="22"/>
        </w:rPr>
        <w:t>kriterleri</w:t>
      </w:r>
      <w:proofErr w:type="gramEnd"/>
      <w:r w:rsidRPr="00002DF4">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w:t>
      </w:r>
      <w:proofErr w:type="gramStart"/>
      <w:r w:rsidRPr="00002DF4">
        <w:rPr>
          <w:sz w:val="22"/>
          <w:szCs w:val="22"/>
        </w:rPr>
        <w:t>kriterleri</w:t>
      </w:r>
      <w:proofErr w:type="gramEnd"/>
      <w:r w:rsidRPr="00002DF4">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nci 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-28383 R.G./ 3. md.)</w:t>
      </w:r>
    </w:p>
    <w:p w:rsidR="00EE0B51" w:rsidRPr="00002DF4" w:rsidRDefault="0072018D" w:rsidP="0072018D">
      <w:pPr>
        <w:widowControl w:val="0"/>
        <w:spacing w:after="120"/>
        <w:jc w:val="both"/>
        <w:rPr>
          <w:b/>
          <w:sz w:val="22"/>
          <w:szCs w:val="22"/>
        </w:rPr>
      </w:pPr>
      <w:r w:rsidRPr="00002DF4">
        <w:rPr>
          <w:b/>
          <w:sz w:val="22"/>
          <w:szCs w:val="22"/>
        </w:rPr>
        <w:t>Madde 38- (Değişik: 30/07/2010 -27657  RG/ 1. md</w:t>
      </w:r>
      <w:proofErr w:type="gramStart"/>
      <w:r w:rsidRPr="00002DF4">
        <w:rPr>
          <w:b/>
          <w:sz w:val="22"/>
          <w:szCs w:val="22"/>
        </w:rPr>
        <w:t>.</w:t>
      </w:r>
      <w:r w:rsidR="00E24E26" w:rsidRPr="00002DF4">
        <w:rPr>
          <w:b/>
          <w:sz w:val="22"/>
          <w:szCs w:val="22"/>
        </w:rPr>
        <w:t>;</w:t>
      </w:r>
      <w:proofErr w:type="gramEnd"/>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E24E26" w:rsidRPr="00002DF4">
        <w:rPr>
          <w:b/>
          <w:sz w:val="22"/>
          <w:szCs w:val="22"/>
          <w:lang w:eastAsia="en-US"/>
        </w:rPr>
        <w:t>md.</w:t>
      </w:r>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t>38.1. </w:t>
      </w:r>
      <w:r w:rsidRPr="00002DF4">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002DF4">
        <w:rPr>
          <w:sz w:val="22"/>
          <w:szCs w:val="22"/>
        </w:rPr>
        <w:t>kümülatif</w:t>
      </w:r>
      <w:proofErr w:type="gramEnd"/>
      <w:r w:rsidRPr="00002DF4">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w:t>
      </w:r>
      <w:r w:rsidRPr="00002DF4">
        <w:rPr>
          <w:sz w:val="22"/>
          <w:szCs w:val="22"/>
        </w:rPr>
        <w:lastRenderedPageBreak/>
        <w:t>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pPr>
            <w:r w:rsidRPr="00002DF4">
              <w:rPr>
                <w:sz w:val="22"/>
                <w:szCs w:val="22"/>
              </w:rPr>
              <w:t>İş kalemi/grubu no</w:t>
            </w:r>
          </w:p>
        </w:tc>
        <w:tc>
          <w:tcPr>
            <w:tcW w:w="567" w:type="dxa"/>
            <w:tcBorders>
              <w:left w:val="single" w:sz="6" w:space="0" w:color="auto"/>
              <w:right w:val="single" w:sz="4" w:space="0" w:color="auto"/>
            </w:tcBorders>
          </w:tcPr>
          <w:p w:rsidR="0072018D" w:rsidRPr="00002DF4" w:rsidRDefault="0072018D" w:rsidP="00925E03">
            <w:pPr>
              <w:widowControl w:val="0"/>
              <w:jc w:val="cente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İş kalemi/grubu no</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İş kalemi/</w:t>
            </w:r>
          </w:p>
          <w:p w:rsidR="0072018D" w:rsidRPr="00002DF4" w:rsidRDefault="0072018D" w:rsidP="00925E03">
            <w:pPr>
              <w:widowControl w:val="0"/>
              <w:jc w:val="center"/>
            </w:pPr>
            <w:proofErr w:type="gramStart"/>
            <w:r w:rsidRPr="00002DF4">
              <w:rPr>
                <w:sz w:val="22"/>
                <w:szCs w:val="22"/>
              </w:rPr>
              <w:t>grubu</w:t>
            </w:r>
            <w:proofErr w:type="gramEnd"/>
            <w:r w:rsidRPr="00002DF4">
              <w:rPr>
                <w:sz w:val="22"/>
                <w:szCs w:val="22"/>
              </w:rPr>
              <w:t xml:space="preserve"> adı</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pPr>
          </w:p>
        </w:tc>
        <w:tc>
          <w:tcPr>
            <w:tcW w:w="567" w:type="dxa"/>
            <w:tcBorders>
              <w:left w:val="single" w:sz="6" w:space="0" w:color="auto"/>
              <w:right w:val="single" w:sz="6" w:space="0" w:color="auto"/>
            </w:tcBorders>
          </w:tcPr>
          <w:p w:rsidR="0072018D" w:rsidRPr="00002DF4" w:rsidRDefault="0072018D" w:rsidP="00925E03">
            <w:pPr>
              <w:widowControl w:val="0"/>
              <w:jc w:val="right"/>
            </w:pP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pPr>
          </w:p>
        </w:tc>
        <w:tc>
          <w:tcPr>
            <w:tcW w:w="992" w:type="dxa"/>
            <w:tcBorders>
              <w:left w:val="single" w:sz="6" w:space="0" w:color="auto"/>
              <w:right w:val="single" w:sz="6" w:space="0" w:color="auto"/>
            </w:tcBorders>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pPr>
            <w:proofErr w:type="gramStart"/>
            <w:r w:rsidRPr="00002DF4">
              <w:rPr>
                <w:sz w:val="22"/>
                <w:szCs w:val="22"/>
              </w:rPr>
              <w:t>No : 4</w:t>
            </w:r>
            <w:proofErr w:type="gramEnd"/>
          </w:p>
        </w:tc>
        <w:tc>
          <w:tcPr>
            <w:tcW w:w="2977" w:type="dxa"/>
            <w:gridSpan w:val="4"/>
          </w:tcPr>
          <w:p w:rsidR="0072018D" w:rsidRPr="00002DF4" w:rsidRDefault="0072018D" w:rsidP="00925E03">
            <w:pPr>
              <w:widowControl w:val="0"/>
              <w:jc w:val="both"/>
            </w:pPr>
            <w:r w:rsidRPr="00002DF4">
              <w:rPr>
                <w:sz w:val="22"/>
                <w:szCs w:val="22"/>
              </w:rPr>
              <w:t>Yangına dayanıklı alçı  duvar levhaları ile metal iskeletli giydirme duvar 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850" w:type="dxa"/>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pPr>
          </w:p>
        </w:tc>
        <w:tc>
          <w:tcPr>
            <w:tcW w:w="2835" w:type="dxa"/>
            <w:gridSpan w:val="4"/>
            <w:tcBorders>
              <w:top w:val="nil"/>
              <w:left w:val="nil"/>
              <w:bottom w:val="nil"/>
              <w:right w:val="nil"/>
            </w:tcBorders>
            <w:vAlign w:val="bottom"/>
          </w:tcPr>
          <w:p w:rsidR="0072018D" w:rsidRPr="00002DF4" w:rsidRDefault="0072018D" w:rsidP="00925E03">
            <w:pPr>
              <w:widowControl w:val="0"/>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pPr>
            <w:r w:rsidRPr="00002DF4">
              <w:rPr>
                <w:sz w:val="22"/>
                <w:szCs w:val="22"/>
              </w:rPr>
              <w:t>Poz No</w:t>
            </w:r>
          </w:p>
        </w:tc>
        <w:tc>
          <w:tcPr>
            <w:tcW w:w="1559" w:type="dxa"/>
            <w:gridSpan w:val="2"/>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both"/>
            </w:pPr>
            <w:r w:rsidRPr="00002DF4">
              <w:rPr>
                <w:sz w:val="22"/>
                <w:szCs w:val="22"/>
              </w:rPr>
              <w:t>Ö.Br.</w:t>
            </w:r>
          </w:p>
        </w:tc>
        <w:tc>
          <w:tcPr>
            <w:tcW w:w="709" w:type="dxa"/>
          </w:tcPr>
          <w:p w:rsidR="0072018D" w:rsidRPr="00002DF4" w:rsidRDefault="0072018D" w:rsidP="00925E03">
            <w:pPr>
              <w:widowControl w:val="0"/>
              <w:jc w:val="both"/>
            </w:pPr>
            <w:r w:rsidRPr="00002DF4">
              <w:rPr>
                <w:sz w:val="22"/>
                <w:szCs w:val="22"/>
              </w:rPr>
              <w:t>Mik.</w:t>
            </w:r>
          </w:p>
        </w:tc>
        <w:tc>
          <w:tcPr>
            <w:tcW w:w="709" w:type="dxa"/>
          </w:tcPr>
          <w:p w:rsidR="0072018D" w:rsidRPr="00002DF4" w:rsidRDefault="0072018D" w:rsidP="00925E03">
            <w:pPr>
              <w:widowControl w:val="0"/>
              <w:jc w:val="both"/>
            </w:pPr>
            <w:r w:rsidRPr="00002DF4">
              <w:rPr>
                <w:sz w:val="22"/>
                <w:szCs w:val="22"/>
              </w:rPr>
              <w:t>B.Fiy.</w:t>
            </w:r>
          </w:p>
        </w:tc>
        <w:tc>
          <w:tcPr>
            <w:tcW w:w="850" w:type="dxa"/>
          </w:tcPr>
          <w:p w:rsidR="0072018D" w:rsidRPr="00002DF4" w:rsidRDefault="0072018D" w:rsidP="00925E03">
            <w:pPr>
              <w:widowControl w:val="0"/>
              <w:jc w:val="both"/>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pPr>
          </w:p>
        </w:tc>
        <w:tc>
          <w:tcPr>
            <w:tcW w:w="1843" w:type="dxa"/>
            <w:gridSpan w:val="2"/>
          </w:tcPr>
          <w:p w:rsidR="0072018D" w:rsidRPr="00002DF4" w:rsidRDefault="0072018D" w:rsidP="00925E03">
            <w:pPr>
              <w:widowControl w:val="0"/>
              <w:jc w:val="both"/>
            </w:pPr>
            <w:r w:rsidRPr="00002DF4">
              <w:rPr>
                <w:sz w:val="22"/>
                <w:szCs w:val="22"/>
              </w:rPr>
              <w:t>Girdiler</w:t>
            </w:r>
          </w:p>
        </w:tc>
        <w:tc>
          <w:tcPr>
            <w:tcW w:w="425" w:type="dxa"/>
          </w:tcPr>
          <w:p w:rsidR="0072018D" w:rsidRPr="00002DF4" w:rsidRDefault="0072018D" w:rsidP="00925E03">
            <w:pPr>
              <w:widowControl w:val="0"/>
              <w:jc w:val="center"/>
            </w:pPr>
            <w:r w:rsidRPr="00002DF4">
              <w:rPr>
                <w:sz w:val="22"/>
                <w:szCs w:val="22"/>
              </w:rPr>
              <w:t>Ö.Br.</w:t>
            </w:r>
          </w:p>
        </w:tc>
        <w:tc>
          <w:tcPr>
            <w:tcW w:w="567" w:type="dxa"/>
          </w:tcPr>
          <w:p w:rsidR="0072018D" w:rsidRPr="00002DF4" w:rsidRDefault="0072018D" w:rsidP="00925E03">
            <w:pPr>
              <w:widowControl w:val="0"/>
              <w:jc w:val="both"/>
            </w:pPr>
            <w:r w:rsidRPr="00002DF4">
              <w:rPr>
                <w:sz w:val="22"/>
                <w:szCs w:val="22"/>
              </w:rPr>
              <w:t>Mik.</w:t>
            </w:r>
          </w:p>
        </w:tc>
        <w:tc>
          <w:tcPr>
            <w:tcW w:w="567" w:type="dxa"/>
          </w:tcPr>
          <w:p w:rsidR="0072018D" w:rsidRPr="00002DF4" w:rsidRDefault="0072018D" w:rsidP="00925E03">
            <w:pPr>
              <w:widowControl w:val="0"/>
            </w:pPr>
            <w:r w:rsidRPr="00002DF4">
              <w:rPr>
                <w:sz w:val="22"/>
                <w:szCs w:val="22"/>
              </w:rPr>
              <w:t>B.Fiy.</w:t>
            </w:r>
          </w:p>
        </w:tc>
        <w:tc>
          <w:tcPr>
            <w:tcW w:w="850" w:type="dxa"/>
          </w:tcPr>
          <w:p w:rsidR="0072018D" w:rsidRPr="00002DF4" w:rsidRDefault="0072018D" w:rsidP="00925E03">
            <w:pPr>
              <w:widowControl w:val="0"/>
              <w:jc w:val="cente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Vida ve plastik dubel</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pPr>
              <w:widowControl w:val="0"/>
              <w:jc w:val="both"/>
            </w:pPr>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vidası</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pPr>
              <w:widowControl w:val="0"/>
              <w:jc w:val="both"/>
            </w:pPr>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Levha xx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Ses yal. bandı5 cm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Tc 60 Profilli-0,6mm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Bandı (Cam E.)</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TU 28 Prof.-0,5 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Borazan vida</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Agraf 12 cm</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 xml:space="preserve">Derz dol. </w:t>
            </w:r>
            <w:proofErr w:type="gramStart"/>
            <w:r w:rsidRPr="00002DF4">
              <w:rPr>
                <w:sz w:val="22"/>
                <w:szCs w:val="22"/>
              </w:rPr>
              <w:t>alçısı</w:t>
            </w:r>
            <w:proofErr w:type="gramEnd"/>
            <w:r w:rsidRPr="00002DF4">
              <w:rPr>
                <w:sz w:val="22"/>
                <w:szCs w:val="22"/>
              </w:rPr>
              <w:t xml:space="preserve"> harcı</w:t>
            </w:r>
          </w:p>
        </w:tc>
        <w:tc>
          <w:tcPr>
            <w:tcW w:w="425" w:type="dxa"/>
          </w:tcPr>
          <w:p w:rsidR="0072018D" w:rsidRPr="00002DF4" w:rsidRDefault="0072018D" w:rsidP="00925E03">
            <w:pPr>
              <w:widowControl w:val="0"/>
              <w:jc w:val="center"/>
            </w:pPr>
            <w:r w:rsidRPr="00002DF4">
              <w:rPr>
                <w:sz w:val="22"/>
                <w:szCs w:val="22"/>
              </w:rPr>
              <w:t>m3</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12 cm</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lastRenderedPageBreak/>
              <w:t>…..</w:t>
            </w:r>
            <w:proofErr w:type="gramEnd"/>
          </w:p>
        </w:tc>
        <w:tc>
          <w:tcPr>
            <w:tcW w:w="1559" w:type="dxa"/>
            <w:gridSpan w:val="2"/>
          </w:tcPr>
          <w:p w:rsidR="0072018D" w:rsidRPr="00002DF4" w:rsidRDefault="0072018D" w:rsidP="00925E03">
            <w:pPr>
              <w:widowControl w:val="0"/>
              <w:jc w:val="both"/>
            </w:pPr>
            <w:r w:rsidRPr="00002DF4">
              <w:rPr>
                <w:sz w:val="22"/>
                <w:szCs w:val="22"/>
              </w:rPr>
              <w:t>Derz Bandı (</w:t>
            </w:r>
            <w:proofErr w:type="gramStart"/>
            <w:r w:rsidRPr="00002DF4">
              <w:rPr>
                <w:sz w:val="22"/>
                <w:szCs w:val="22"/>
              </w:rPr>
              <w:t>cam.el</w:t>
            </w:r>
            <w:proofErr w:type="gramEnd"/>
            <w:r w:rsidRPr="00002DF4">
              <w:rPr>
                <w:sz w:val="22"/>
                <w:szCs w:val="22"/>
              </w:rPr>
              <w:t>.)</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Vida ve plastik dubel</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Ses yal. </w:t>
            </w:r>
            <w:proofErr w:type="gramStart"/>
            <w:r w:rsidRPr="00002DF4">
              <w:rPr>
                <w:sz w:val="22"/>
                <w:szCs w:val="22"/>
              </w:rPr>
              <w:t>bandı</w:t>
            </w:r>
            <w:proofErr w:type="gramEnd"/>
            <w:r w:rsidRPr="00002DF4">
              <w:rPr>
                <w:sz w:val="22"/>
                <w:szCs w:val="22"/>
              </w:rPr>
              <w:t> 5 cm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Düz İşçi (taş.)</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TU 28 Prof.-0,5 mm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Derz dol. </w:t>
            </w:r>
            <w:proofErr w:type="gramStart"/>
            <w:r w:rsidRPr="00002DF4">
              <w:rPr>
                <w:sz w:val="22"/>
                <w:szCs w:val="22"/>
              </w:rPr>
              <w:t>alçısı</w:t>
            </w:r>
            <w:proofErr w:type="gramEnd"/>
            <w:r w:rsidRPr="00002DF4">
              <w:rPr>
                <w:sz w:val="22"/>
                <w:szCs w:val="22"/>
              </w:rPr>
              <w:t>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 yar.</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Düz İşçi (taş.)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ustası</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Tc 60 Prof.-0,6mm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Levha xx mm </w:t>
            </w:r>
            <w:proofErr w:type="gramStart"/>
            <w:r w:rsidRPr="00002DF4">
              <w:rPr>
                <w:sz w:val="22"/>
                <w:szCs w:val="22"/>
              </w:rPr>
              <w:t>(</w:t>
            </w:r>
            <w:proofErr w:type="gramEnd"/>
            <w:r w:rsidRPr="00002DF4">
              <w:rPr>
                <w:sz w:val="22"/>
                <w:szCs w:val="22"/>
              </w:rPr>
              <w:t>yangına </w:t>
            </w:r>
          </w:p>
          <w:p w:rsidR="0072018D" w:rsidRPr="00002DF4" w:rsidRDefault="0072018D" w:rsidP="00925E03">
            <w:pPr>
              <w:widowControl w:val="0"/>
              <w:jc w:val="both"/>
            </w:pPr>
            <w:proofErr w:type="gramStart"/>
            <w:r w:rsidRPr="00002DF4">
              <w:rPr>
                <w:sz w:val="22"/>
                <w:szCs w:val="22"/>
              </w:rPr>
              <w:t>dayanıklı</w:t>
            </w:r>
            <w:proofErr w:type="gramEnd"/>
            <w:r w:rsidRPr="00002DF4">
              <w:rPr>
                <w:sz w:val="22"/>
                <w:szCs w:val="22"/>
              </w:rPr>
              <w:t>)</w:t>
            </w:r>
          </w:p>
        </w:tc>
        <w:tc>
          <w:tcPr>
            <w:tcW w:w="425" w:type="dxa"/>
          </w:tcPr>
          <w:p w:rsidR="0072018D" w:rsidRPr="00002DF4" w:rsidRDefault="0072018D" w:rsidP="00925E03">
            <w:pPr>
              <w:widowControl w:val="0"/>
              <w:jc w:val="center"/>
            </w:pPr>
            <w:r w:rsidRPr="00002DF4">
              <w:rPr>
                <w:sz w:val="22"/>
                <w:szCs w:val="22"/>
              </w:rPr>
              <w:t>m2</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hariç toplam</w:t>
            </w:r>
          </w:p>
        </w:tc>
        <w:tc>
          <w:tcPr>
            <w:tcW w:w="850" w:type="dxa"/>
          </w:tcPr>
          <w:p w:rsidR="0072018D" w:rsidRPr="00002DF4" w:rsidRDefault="0072018D" w:rsidP="00925E03">
            <w:pPr>
              <w:widowControl w:val="0"/>
              <w:jc w:val="cente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 25)</w:t>
            </w:r>
          </w:p>
        </w:tc>
        <w:tc>
          <w:tcPr>
            <w:tcW w:w="850" w:type="dxa"/>
          </w:tcPr>
          <w:p w:rsidR="0072018D" w:rsidRPr="00002DF4" w:rsidRDefault="0072018D" w:rsidP="00925E03">
            <w:pPr>
              <w:widowControl w:val="0"/>
              <w:jc w:val="cente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TOPLAM TUTAR</w:t>
            </w:r>
          </w:p>
        </w:tc>
        <w:tc>
          <w:tcPr>
            <w:tcW w:w="850" w:type="dxa"/>
          </w:tcPr>
          <w:p w:rsidR="0072018D" w:rsidRPr="00002DF4" w:rsidRDefault="0072018D" w:rsidP="00925E03">
            <w:pPr>
              <w:widowControl w:val="0"/>
              <w:jc w:val="cente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w:t>
      </w:r>
      <w:proofErr w:type="gramStart"/>
      <w:r w:rsidRPr="00002DF4">
        <w:rPr>
          <w:sz w:val="22"/>
          <w:szCs w:val="22"/>
        </w:rPr>
        <w:t>38.1</w:t>
      </w:r>
      <w:proofErr w:type="gramEnd"/>
      <w:r w:rsidRPr="00002DF4">
        <w:rPr>
          <w:sz w:val="22"/>
          <w:szCs w:val="22"/>
        </w:rPr>
        <w:t>)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w:t>
      </w:r>
      <w:proofErr w:type="gramStart"/>
      <w:r w:rsidR="00E273C3" w:rsidRPr="00002DF4">
        <w:rPr>
          <w:b/>
          <w:sz w:val="22"/>
          <w:szCs w:val="22"/>
          <w:lang w:eastAsia="en-US"/>
        </w:rPr>
        <w:t>13</w:t>
      </w:r>
      <w:r w:rsidR="00E273C3" w:rsidRPr="00002DF4">
        <w:rPr>
          <w:b/>
          <w:sz w:val="22"/>
          <w:szCs w:val="22"/>
        </w:rPr>
        <w:t>/04</w:t>
      </w:r>
      <w:r w:rsidR="00E273C3" w:rsidRPr="00002DF4">
        <w:rPr>
          <w:b/>
          <w:sz w:val="22"/>
          <w:szCs w:val="22"/>
          <w:lang w:eastAsia="en-US"/>
        </w:rPr>
        <w:t>/</w:t>
      </w:r>
      <w:r w:rsidR="00E273C3" w:rsidRPr="00002DF4">
        <w:rPr>
          <w:b/>
          <w:sz w:val="22"/>
          <w:szCs w:val="22"/>
        </w:rPr>
        <w:t>2013</w:t>
      </w:r>
      <w:proofErr w:type="gramEnd"/>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Pr="00002DF4">
        <w:rPr>
          <w:b/>
          <w:sz w:val="22"/>
          <w:szCs w:val="22"/>
          <w:lang w:eastAsia="en-US"/>
        </w:rPr>
        <w:t>md.)</w:t>
      </w:r>
      <w:r w:rsidRPr="00002DF4">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lastRenderedPageBreak/>
        <w:t>40.3. (Ek madde: 19.06.2018-30453/m RG/ 6. Md</w:t>
      </w:r>
      <w:proofErr w:type="gramStart"/>
      <w:r w:rsidRPr="00002DF4">
        <w:rPr>
          <w:b/>
          <w:sz w:val="22"/>
          <w:szCs w:val="22"/>
        </w:rPr>
        <w:t>.</w:t>
      </w:r>
      <w:r w:rsidR="00921EF7" w:rsidRPr="00002DF4">
        <w:rPr>
          <w:b/>
          <w:sz w:val="22"/>
          <w:szCs w:val="22"/>
        </w:rPr>
        <w:t>;</w:t>
      </w:r>
      <w:proofErr w:type="gramEnd"/>
      <w:r w:rsidR="00921EF7" w:rsidRPr="00002DF4">
        <w:rPr>
          <w:b/>
          <w:sz w:val="22"/>
          <w:szCs w:val="22"/>
        </w:rPr>
        <w:t xml:space="preserve"> Yürürlük: 19.07.2018</w:t>
      </w:r>
      <w:r w:rsidR="00921EF7" w:rsidRPr="00002DF4">
        <w:rPr>
          <w:rStyle w:val="DipnotBavurusu"/>
          <w:b/>
          <w:sz w:val="22"/>
          <w:szCs w:val="22"/>
        </w:rPr>
        <w:footnoteReference w:id="6"/>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7"/>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002DF4">
        <w:rPr>
          <w:sz w:val="22"/>
          <w:szCs w:val="22"/>
        </w:rPr>
        <w:t>18/11/2008</w:t>
      </w:r>
      <w:proofErr w:type="gramEnd"/>
      <w:r w:rsidRPr="00002DF4">
        <w:rPr>
          <w:sz w:val="22"/>
          <w:szCs w:val="22"/>
        </w:rPr>
        <w:t xml:space="preserve">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E0554B" w:rsidRPr="00002DF4">
        <w:rPr>
          <w:b/>
          <w:sz w:val="22"/>
          <w:szCs w:val="22"/>
          <w:lang w:eastAsia="en-US"/>
        </w:rPr>
        <w:t>md.)</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(Değişik:24/09/2013-28775R.G./1.md</w:t>
      </w:r>
      <w:proofErr w:type="gramStart"/>
      <w:r w:rsidR="00FE6325" w:rsidRPr="00002DF4">
        <w:rPr>
          <w:b/>
          <w:sz w:val="22"/>
          <w:szCs w:val="22"/>
        </w:rPr>
        <w:t>.</w:t>
      </w:r>
      <w:r w:rsidR="00EC539C" w:rsidRPr="00002DF4">
        <w:rPr>
          <w:b/>
          <w:sz w:val="22"/>
          <w:szCs w:val="22"/>
        </w:rPr>
        <w:t>;</w:t>
      </w:r>
      <w:proofErr w:type="gramEnd"/>
      <w:r w:rsidR="00EC539C" w:rsidRPr="00002DF4">
        <w:rPr>
          <w:b/>
          <w:sz w:val="22"/>
          <w:szCs w:val="22"/>
        </w:rPr>
        <w:t xml:space="preserve"> Mülga madde: 25/01/2017-29959 R.G./6. md.</w:t>
      </w:r>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(Değişik:</w:t>
      </w:r>
      <w:proofErr w:type="gramStart"/>
      <w:r w:rsidR="00C959A2" w:rsidRPr="00002DF4">
        <w:rPr>
          <w:b/>
          <w:sz w:val="22"/>
          <w:szCs w:val="22"/>
        </w:rPr>
        <w:t>24/09/2013</w:t>
      </w:r>
      <w:proofErr w:type="gramEnd"/>
      <w:r w:rsidR="00C959A2" w:rsidRPr="00002DF4">
        <w:rPr>
          <w:b/>
          <w:sz w:val="22"/>
          <w:szCs w:val="22"/>
        </w:rPr>
        <w:t xml:space="preserve">-28775 R.G./1.md.) </w:t>
      </w:r>
      <w:r w:rsidRPr="00002DF4">
        <w:rPr>
          <w:sz w:val="22"/>
          <w:szCs w:val="22"/>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lastRenderedPageBreak/>
        <w:t>41.5.1.</w:t>
      </w:r>
      <w:r w:rsidRPr="00002DF4">
        <w:rPr>
          <w:sz w:val="22"/>
          <w:szCs w:val="22"/>
        </w:rPr>
        <w:t xml:space="preserve">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002DF4">
        <w:rPr>
          <w:sz w:val="22"/>
          <w:szCs w:val="22"/>
        </w:rPr>
        <w:t>dahilinde</w:t>
      </w:r>
      <w:proofErr w:type="gramEnd"/>
      <w:r w:rsidRPr="00002DF4">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(Değişik:24/09/2013-28775</w:t>
      </w:r>
      <w:r w:rsidR="00C959A2" w:rsidRPr="00002DF4">
        <w:rPr>
          <w:b/>
          <w:sz w:val="22"/>
          <w:szCs w:val="22"/>
        </w:rPr>
        <w:t>R.G./1.md</w:t>
      </w:r>
      <w:proofErr w:type="gramStart"/>
      <w:r w:rsidR="00C959A2" w:rsidRPr="00002DF4">
        <w:rPr>
          <w:b/>
          <w:sz w:val="22"/>
          <w:szCs w:val="22"/>
        </w:rPr>
        <w:t>.</w:t>
      </w:r>
      <w:r w:rsidR="00307ABD" w:rsidRPr="00002DF4">
        <w:rPr>
          <w:b/>
          <w:sz w:val="22"/>
          <w:szCs w:val="22"/>
        </w:rPr>
        <w:t>;</w:t>
      </w:r>
      <w:proofErr w:type="gramEnd"/>
      <w:r w:rsidR="00307ABD" w:rsidRPr="00002DF4">
        <w:rPr>
          <w:b/>
          <w:sz w:val="22"/>
          <w:szCs w:val="22"/>
        </w:rPr>
        <w:t xml:space="preserve"> Değişik: 07/06/2014-</w:t>
      </w:r>
      <w:r w:rsidR="00B011DC" w:rsidRPr="00002DF4">
        <w:rPr>
          <w:b/>
          <w:sz w:val="22"/>
          <w:szCs w:val="22"/>
        </w:rPr>
        <w:t>29023R.G./16.md.</w:t>
      </w:r>
      <w:r w:rsidR="009223E2" w:rsidRPr="00002DF4">
        <w:rPr>
          <w:b/>
          <w:sz w:val="22"/>
          <w:szCs w:val="22"/>
        </w:rPr>
        <w:t>,Yürürlük:19/08/2014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 xml:space="preserve">(Mülga: </w:t>
      </w:r>
      <w:proofErr w:type="gramStart"/>
      <w:r w:rsidRPr="00002DF4">
        <w:rPr>
          <w:b/>
          <w:sz w:val="22"/>
          <w:szCs w:val="22"/>
        </w:rPr>
        <w:t>20/8/2011</w:t>
      </w:r>
      <w:proofErr w:type="gramEnd"/>
      <w:r w:rsidRPr="00002DF4">
        <w:rPr>
          <w:b/>
          <w:sz w:val="22"/>
          <w:szCs w:val="22"/>
        </w:rPr>
        <w:t>-28031 R.G./ 13 md.)</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proofErr w:type="gramStart"/>
      <w:r w:rsidR="008F718C" w:rsidRPr="00002DF4">
        <w:rPr>
          <w:b/>
          <w:sz w:val="22"/>
          <w:szCs w:val="22"/>
        </w:rPr>
        <w:t>07/06/2014</w:t>
      </w:r>
      <w:proofErr w:type="gramEnd"/>
      <w:r w:rsidR="008F718C" w:rsidRPr="00002DF4">
        <w:rPr>
          <w:b/>
          <w:sz w:val="22"/>
          <w:szCs w:val="22"/>
        </w:rPr>
        <w:t>-29023</w:t>
      </w:r>
      <w:r w:rsidR="00183F26" w:rsidRPr="00002DF4">
        <w:rPr>
          <w:b/>
          <w:sz w:val="22"/>
          <w:szCs w:val="22"/>
          <w:lang w:eastAsia="en-US"/>
        </w:rPr>
        <w:t xml:space="preserve"> R.G./ 17.</w:t>
      </w:r>
      <w:r w:rsidR="000663F5" w:rsidRPr="00002DF4">
        <w:rPr>
          <w:b/>
          <w:sz w:val="22"/>
          <w:szCs w:val="22"/>
          <w:lang w:eastAsia="en-US"/>
        </w:rPr>
        <w:t>md.)</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14 md.)</w:t>
      </w:r>
      <w:r w:rsidRPr="00002DF4">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002DF4">
        <w:rPr>
          <w:sz w:val="22"/>
          <w:szCs w:val="22"/>
        </w:rPr>
        <w:t>maddesine</w:t>
      </w:r>
      <w:proofErr w:type="gramEnd"/>
      <w:r w:rsidRPr="00002DF4">
        <w:rPr>
          <w:sz w:val="22"/>
          <w:szCs w:val="22"/>
        </w:rPr>
        <w:t xml:space="preserv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14 md.)</w:t>
      </w:r>
      <w:r w:rsidRPr="00002DF4">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6F6F00" w:rsidRPr="00002DF4">
        <w:rPr>
          <w:b/>
          <w:sz w:val="22"/>
          <w:szCs w:val="22"/>
          <w:lang w:eastAsia="en-US"/>
        </w:rPr>
        <w:t>(Ek:</w:t>
      </w:r>
      <w:proofErr w:type="gramStart"/>
      <w:r w:rsidR="006F6F00" w:rsidRPr="00002DF4">
        <w:rPr>
          <w:b/>
          <w:sz w:val="22"/>
          <w:szCs w:val="22"/>
          <w:lang w:eastAsia="en-US"/>
        </w:rPr>
        <w:t>13</w:t>
      </w:r>
      <w:r w:rsidR="006F6F00" w:rsidRPr="00002DF4">
        <w:rPr>
          <w:b/>
          <w:sz w:val="22"/>
          <w:szCs w:val="22"/>
        </w:rPr>
        <w:t>/04</w:t>
      </w:r>
      <w:r w:rsidR="006F6F00" w:rsidRPr="00002DF4">
        <w:rPr>
          <w:b/>
          <w:sz w:val="22"/>
          <w:szCs w:val="22"/>
          <w:lang w:eastAsia="en-US"/>
        </w:rPr>
        <w:t>/</w:t>
      </w:r>
      <w:r w:rsidR="006F6F00" w:rsidRPr="00002DF4">
        <w:rPr>
          <w:b/>
          <w:sz w:val="22"/>
          <w:szCs w:val="22"/>
        </w:rPr>
        <w:t>2013</w:t>
      </w:r>
      <w:proofErr w:type="gramEnd"/>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Pr="00002DF4">
        <w:rPr>
          <w:b/>
          <w:sz w:val="22"/>
          <w:szCs w:val="22"/>
          <w:lang w:eastAsia="en-US"/>
        </w:rPr>
        <w:t>md.)</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002DF4">
        <w:rPr>
          <w:sz w:val="22"/>
          <w:szCs w:val="22"/>
        </w:rPr>
        <w:t xml:space="preserve">ancak geçici teminat gelir kaydedilmeyecek ve gerek tüzel kişilik gerekse ortak hakkında </w:t>
      </w:r>
      <w:r w:rsidRPr="00002DF4">
        <w:rPr>
          <w:iCs/>
          <w:sz w:val="22"/>
          <w:szCs w:val="22"/>
        </w:rPr>
        <w:t>yasaklama işlemi uygulanmayacaktır.</w:t>
      </w:r>
    </w:p>
    <w:p w:rsidR="009A16A8" w:rsidRPr="00002DF4" w:rsidRDefault="009A16A8" w:rsidP="00307ABD">
      <w:pPr>
        <w:spacing w:after="120"/>
        <w:jc w:val="both"/>
        <w:rPr>
          <w:sz w:val="22"/>
          <w:szCs w:val="22"/>
        </w:rPr>
      </w:pPr>
      <w:r w:rsidRPr="00002DF4">
        <w:rPr>
          <w:iCs/>
          <w:sz w:val="22"/>
          <w:szCs w:val="22"/>
        </w:rPr>
        <w:lastRenderedPageBreak/>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72018D" w:rsidRPr="00002DF4" w:rsidRDefault="0072018D" w:rsidP="00307ABD">
      <w:pPr>
        <w:widowControl w:val="0"/>
        <w:spacing w:after="120"/>
        <w:jc w:val="both"/>
        <w:rPr>
          <w:b/>
          <w:sz w:val="22"/>
          <w:szCs w:val="22"/>
        </w:rPr>
      </w:pPr>
      <w:r w:rsidRPr="00002DF4">
        <w:rPr>
          <w:b/>
          <w:sz w:val="22"/>
          <w:szCs w:val="22"/>
        </w:rPr>
        <w:t>Madde 43-Mühendis veya mimarların mezuniyet belg</w:t>
      </w:r>
      <w:r w:rsidR="00AD5B51" w:rsidRPr="00002DF4">
        <w:rPr>
          <w:b/>
          <w:sz w:val="22"/>
          <w:szCs w:val="22"/>
        </w:rPr>
        <w:t>eleri ile ihalelere katılmaları</w:t>
      </w:r>
      <w:r w:rsidR="00F07045" w:rsidRPr="00002DF4">
        <w:rPr>
          <w:b/>
          <w:sz w:val="22"/>
          <w:szCs w:val="22"/>
          <w:lang w:eastAsia="en-US"/>
        </w:rPr>
        <w:t>(Değişik:07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R.G./18.md</w:t>
      </w:r>
      <w:proofErr w:type="gramStart"/>
      <w:r w:rsidR="00F07045" w:rsidRPr="00002DF4">
        <w:rPr>
          <w:b/>
          <w:sz w:val="22"/>
          <w:szCs w:val="22"/>
          <w:lang w:eastAsia="en-US"/>
        </w:rPr>
        <w:t>.,</w:t>
      </w:r>
      <w:proofErr w:type="gramEnd"/>
      <w:r w:rsidR="00F07045" w:rsidRPr="00002DF4">
        <w:rPr>
          <w:b/>
          <w:sz w:val="22"/>
          <w:szCs w:val="22"/>
          <w:lang w:eastAsia="en-US"/>
        </w:rPr>
        <w:t>Yürürlük:10/06/2014)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proofErr w:type="gramStart"/>
      <w:r w:rsidR="00AE0689" w:rsidRPr="00002DF4">
        <w:rPr>
          <w:b/>
          <w:sz w:val="22"/>
          <w:szCs w:val="22"/>
        </w:rPr>
        <w:t>.</w:t>
      </w:r>
      <w:r w:rsidR="00CC2B9C">
        <w:rPr>
          <w:b/>
          <w:sz w:val="22"/>
          <w:szCs w:val="22"/>
        </w:rPr>
        <w:t>;</w:t>
      </w:r>
      <w:proofErr w:type="gramEnd"/>
      <w:r w:rsidR="00CC2B9C" w:rsidRPr="00CC2B9C">
        <w:rPr>
          <w:rFonts w:eastAsia="Calibri"/>
          <w:b/>
          <w:bCs/>
          <w:color w:val="FF0000"/>
          <w:sz w:val="22"/>
          <w:szCs w:val="22"/>
          <w:lang w:eastAsia="en-US"/>
        </w:rPr>
        <w:t xml:space="preserve"> </w:t>
      </w:r>
      <w:r w:rsidR="000E6C57">
        <w:rPr>
          <w:rFonts w:eastAsia="Calibri"/>
          <w:b/>
          <w:bCs/>
          <w:sz w:val="22"/>
          <w:szCs w:val="22"/>
          <w:lang w:eastAsia="en-US"/>
        </w:rPr>
        <w:t>m</w:t>
      </w:r>
      <w:r w:rsidR="00CC2B9C" w:rsidRPr="000E6C57">
        <w:rPr>
          <w:rFonts w:eastAsia="Calibri"/>
          <w:b/>
          <w:bCs/>
          <w:sz w:val="22"/>
          <w:szCs w:val="22"/>
          <w:lang w:eastAsia="en-US"/>
        </w:rPr>
        <w:t>ülga ibare:</w:t>
      </w:r>
      <w:r w:rsidR="00CC2B9C">
        <w:rPr>
          <w:rFonts w:eastAsia="Calibri"/>
          <w:b/>
          <w:bCs/>
          <w:sz w:val="22"/>
          <w:szCs w:val="22"/>
          <w:lang w:eastAsia="en-US"/>
        </w:rPr>
        <w:t>13.06.2019-30800 R.G/9</w:t>
      </w:r>
      <w:r w:rsidR="000E6C57">
        <w:rPr>
          <w:rFonts w:eastAsia="Calibri"/>
          <w:b/>
          <w:bCs/>
          <w:sz w:val="22"/>
          <w:szCs w:val="22"/>
          <w:lang w:eastAsia="en-US"/>
        </w:rPr>
        <w:t xml:space="preserve">.md., </w:t>
      </w:r>
      <w:r w:rsidR="00CC2B9C" w:rsidRPr="000E6C57">
        <w:rPr>
          <w:rFonts w:eastAsia="Calibri"/>
          <w:b/>
          <w:bCs/>
          <w:sz w:val="22"/>
          <w:szCs w:val="22"/>
          <w:lang w:eastAsia="en-US"/>
        </w:rPr>
        <w:t>y</w:t>
      </w:r>
      <w:r w:rsidR="00CC2B9C" w:rsidRPr="0022240E">
        <w:rPr>
          <w:rFonts w:eastAsia="Calibri"/>
          <w:b/>
          <w:bCs/>
          <w:sz w:val="22"/>
          <w:szCs w:val="22"/>
          <w:lang w:eastAsia="en-US"/>
        </w:rPr>
        <w:t>ürürlük:</w:t>
      </w:r>
      <w:r w:rsidR="00CC2B9C">
        <w:rPr>
          <w:rFonts w:eastAsia="Calibri"/>
          <w:b/>
          <w:bCs/>
          <w:sz w:val="22"/>
          <w:szCs w:val="22"/>
          <w:lang w:eastAsia="en-US"/>
        </w:rPr>
        <w:t>23</w:t>
      </w:r>
      <w:r w:rsidR="00CC2B9C" w:rsidRPr="0022240E">
        <w:rPr>
          <w:rFonts w:eastAsia="Calibri"/>
          <w:b/>
          <w:bCs/>
          <w:sz w:val="22"/>
          <w:szCs w:val="22"/>
          <w:lang w:eastAsia="en-US"/>
        </w:rPr>
        <w:t>.0</w:t>
      </w:r>
      <w:r w:rsidR="00CC2B9C">
        <w:rPr>
          <w:rFonts w:eastAsia="Calibri"/>
          <w:b/>
          <w:bCs/>
          <w:sz w:val="22"/>
          <w:szCs w:val="22"/>
          <w:lang w:eastAsia="en-US"/>
        </w:rPr>
        <w:t>6</w:t>
      </w:r>
      <w:r w:rsidR="00CC2B9C" w:rsidRPr="0022240E">
        <w:rPr>
          <w:rFonts w:eastAsia="Calibri"/>
          <w:b/>
          <w:bCs/>
          <w:sz w:val="22"/>
          <w:szCs w:val="22"/>
          <w:lang w:eastAsia="en-US"/>
        </w:rPr>
        <w:t>.2019)</w:t>
      </w:r>
      <w:r w:rsidR="00AE0689" w:rsidRPr="00002DF4">
        <w:rPr>
          <w:b/>
          <w:sz w:val="22"/>
          <w:szCs w:val="22"/>
        </w:rPr>
        <w:t>)</w:t>
      </w:r>
      <w:r w:rsidR="00CC2B9C" w:rsidRPr="00002DF4" w:rsidDel="00CC2B9C">
        <w:rPr>
          <w:bCs/>
          <w:sz w:val="22"/>
          <w:szCs w:val="22"/>
        </w:rPr>
        <w:t xml:space="preserve"> </w:t>
      </w:r>
      <w:r w:rsidRPr="00002DF4">
        <w:rPr>
          <w:iCs/>
          <w:sz w:val="22"/>
          <w:szCs w:val="22"/>
        </w:rPr>
        <w:t>YMM, SMMM ya da ticaret ve sanayi odası/ticaret odası bünyesinde bulunan ticaret sicil müdürlükleri tarafından düzenlenen (KİK031.3/Y) nolu standart forma uygun belge ile tevsik edilmesi zorunludur.</w:t>
      </w:r>
    </w:p>
    <w:p w:rsidR="00AD5B51" w:rsidRPr="00002DF4" w:rsidRDefault="00AD5B51" w:rsidP="00307ABD">
      <w:pPr>
        <w:spacing w:after="120"/>
        <w:jc w:val="both"/>
        <w:rPr>
          <w:color w:val="0070C0"/>
          <w:sz w:val="22"/>
          <w:szCs w:val="22"/>
        </w:rPr>
      </w:pPr>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002DF4" w:rsidRDefault="0072018D" w:rsidP="0072018D">
      <w:pPr>
        <w:widowControl w:val="0"/>
        <w:spacing w:after="120"/>
        <w:jc w:val="both"/>
        <w:rPr>
          <w:b/>
          <w:sz w:val="22"/>
          <w:szCs w:val="22"/>
        </w:rPr>
      </w:pPr>
      <w:r w:rsidRPr="00002DF4">
        <w:rPr>
          <w:b/>
          <w:sz w:val="22"/>
          <w:szCs w:val="22"/>
        </w:rPr>
        <w:t>Madde 44</w:t>
      </w:r>
      <w:r w:rsidR="00C601A1">
        <w:rPr>
          <w:rStyle w:val="DipnotBavurusu"/>
          <w:b/>
          <w:sz w:val="22"/>
          <w:szCs w:val="22"/>
        </w:rPr>
        <w:footnoteReference w:id="8"/>
      </w:r>
      <w:r w:rsidRPr="00002DF4">
        <w:rPr>
          <w:b/>
          <w:sz w:val="22"/>
          <w:szCs w:val="22"/>
        </w:rPr>
        <w:t>-Ortaklık durum belgesi</w:t>
      </w:r>
    </w:p>
    <w:p w:rsidR="0072018D" w:rsidRPr="00002DF4" w:rsidRDefault="0072018D" w:rsidP="0072018D">
      <w:pPr>
        <w:widowControl w:val="0"/>
        <w:spacing w:after="120"/>
        <w:jc w:val="both"/>
        <w:rPr>
          <w:sz w:val="22"/>
          <w:szCs w:val="22"/>
        </w:rPr>
      </w:pPr>
      <w:r w:rsidRPr="00002DF4">
        <w:rPr>
          <w:b/>
          <w:sz w:val="22"/>
          <w:szCs w:val="22"/>
        </w:rPr>
        <w:t>44.1.</w:t>
      </w:r>
      <w:r w:rsidRPr="00002DF4">
        <w:rPr>
          <w:sz w:val="22"/>
          <w:szCs w:val="22"/>
        </w:rPr>
        <w:t> </w:t>
      </w:r>
      <w:r w:rsidR="00D039F3" w:rsidRPr="00002DF4">
        <w:rPr>
          <w:b/>
          <w:sz w:val="22"/>
          <w:szCs w:val="22"/>
        </w:rPr>
        <w:t>(</w:t>
      </w:r>
      <w:r w:rsidR="00D039F3" w:rsidRPr="00002DF4">
        <w:rPr>
          <w:b/>
          <w:sz w:val="22"/>
          <w:szCs w:val="22"/>
          <w:lang w:eastAsia="en-US"/>
        </w:rPr>
        <w:t>Değişik:07</w:t>
      </w:r>
      <w:r w:rsidR="00D039F3" w:rsidRPr="00002DF4">
        <w:rPr>
          <w:b/>
          <w:sz w:val="22"/>
          <w:szCs w:val="22"/>
        </w:rPr>
        <w:t>/06</w:t>
      </w:r>
      <w:r w:rsidR="00D039F3" w:rsidRPr="00002DF4">
        <w:rPr>
          <w:b/>
          <w:sz w:val="22"/>
          <w:szCs w:val="22"/>
          <w:lang w:eastAsia="en-US"/>
        </w:rPr>
        <w:t>/</w:t>
      </w:r>
      <w:r w:rsidR="00D039F3" w:rsidRPr="00002DF4">
        <w:rPr>
          <w:b/>
          <w:sz w:val="22"/>
          <w:szCs w:val="22"/>
        </w:rPr>
        <w:t>2014</w:t>
      </w:r>
      <w:r w:rsidR="00D039F3" w:rsidRPr="00002DF4">
        <w:rPr>
          <w:b/>
          <w:sz w:val="22"/>
          <w:szCs w:val="22"/>
          <w:lang w:eastAsia="en-US"/>
        </w:rPr>
        <w:t>-29023 R.G./20.md</w:t>
      </w:r>
      <w:proofErr w:type="gramStart"/>
      <w:r w:rsidR="00D039F3" w:rsidRPr="00002DF4">
        <w:rPr>
          <w:b/>
          <w:sz w:val="22"/>
          <w:szCs w:val="22"/>
          <w:lang w:eastAsia="en-US"/>
        </w:rPr>
        <w:t>.,</w:t>
      </w:r>
      <w:proofErr w:type="gramEnd"/>
      <w:r w:rsidR="00D039F3" w:rsidRPr="00002DF4">
        <w:rPr>
          <w:b/>
          <w:sz w:val="22"/>
          <w:szCs w:val="22"/>
          <w:lang w:eastAsia="en-US"/>
        </w:rPr>
        <w:t>Yürürlük:10/06/2014</w:t>
      </w:r>
      <w:r w:rsidR="00710787" w:rsidRPr="00002DF4">
        <w:rPr>
          <w:b/>
          <w:sz w:val="22"/>
          <w:szCs w:val="22"/>
          <w:lang w:eastAsia="en-US"/>
        </w:rPr>
        <w:t xml:space="preserve">; </w:t>
      </w:r>
      <w:r w:rsidR="00710787" w:rsidRPr="00002DF4">
        <w:rPr>
          <w:b/>
          <w:sz w:val="22"/>
          <w:szCs w:val="22"/>
        </w:rPr>
        <w:t>Değişik:07/06/2014-29023 R.G./19.md.,  Yürürlük:19/08/2014</w:t>
      </w:r>
      <w:r w:rsidR="00D039F3" w:rsidRPr="00002DF4">
        <w:rPr>
          <w:b/>
          <w:sz w:val="22"/>
          <w:szCs w:val="22"/>
          <w:lang w:eastAsia="en-US"/>
        </w:rPr>
        <w:t xml:space="preserve">) </w:t>
      </w:r>
      <w:r w:rsidRPr="00002DF4">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w:t>
      </w:r>
      <w:r w:rsidRPr="00002DF4">
        <w:rPr>
          <w:sz w:val="22"/>
          <w:szCs w:val="22"/>
        </w:rPr>
        <w:lastRenderedPageBreak/>
        <w:t xml:space="preserve">ortaklarının ortaklık hisse oranları ve sürelerine ilişkin olarak, ticaret ve sanayi odası/ticaret odası bünyesinde bulunan ticaret sicil memurlukları veya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0E6C57">
        <w:rPr>
          <w:b/>
          <w:sz w:val="22"/>
          <w:szCs w:val="22"/>
        </w:rPr>
        <w:t>.md.; m</w:t>
      </w:r>
      <w:r w:rsidR="00A90A12" w:rsidRPr="000E6C57">
        <w:rPr>
          <w:rFonts w:eastAsia="Calibri"/>
          <w:b/>
          <w:bCs/>
          <w:sz w:val="22"/>
          <w:szCs w:val="22"/>
          <w:lang w:eastAsia="en-US"/>
        </w:rPr>
        <w:t>ülga</w:t>
      </w:r>
      <w:r w:rsidR="00A90A12">
        <w:rPr>
          <w:rFonts w:eastAsia="Calibri"/>
          <w:b/>
          <w:bCs/>
          <w:color w:val="FF0000"/>
          <w:sz w:val="22"/>
          <w:szCs w:val="22"/>
          <w:lang w:eastAsia="en-US"/>
        </w:rPr>
        <w:t xml:space="preserve"> </w:t>
      </w:r>
      <w:r w:rsidR="00A90A12" w:rsidRPr="000E6C57">
        <w:rPr>
          <w:rFonts w:eastAsia="Calibri"/>
          <w:b/>
          <w:bCs/>
          <w:sz w:val="22"/>
          <w:szCs w:val="22"/>
          <w:lang w:eastAsia="en-US"/>
        </w:rPr>
        <w:t>ibare:13.06.2019-30800 R.G/10.md.</w:t>
      </w:r>
      <w:r w:rsidR="000E6C57">
        <w:rPr>
          <w:rFonts w:eastAsia="Calibri"/>
          <w:b/>
          <w:bCs/>
          <w:sz w:val="22"/>
          <w:szCs w:val="22"/>
          <w:lang w:eastAsia="en-US"/>
        </w:rPr>
        <w:t xml:space="preserve">, </w:t>
      </w:r>
      <w:r w:rsidR="00A90A12" w:rsidRPr="000E6C57">
        <w:rPr>
          <w:rFonts w:eastAsia="Calibri"/>
          <w:b/>
          <w:bCs/>
          <w:sz w:val="22"/>
          <w:szCs w:val="22"/>
          <w:lang w:eastAsia="en-US"/>
        </w:rPr>
        <w:t>yürürlük</w:t>
      </w:r>
      <w:r w:rsidR="00A90A12" w:rsidRPr="0022240E">
        <w:rPr>
          <w:rFonts w:eastAsia="Calibri"/>
          <w:b/>
          <w:bCs/>
          <w:sz w:val="22"/>
          <w:szCs w:val="22"/>
          <w:lang w:eastAsia="en-US"/>
        </w:rPr>
        <w:t>:</w:t>
      </w:r>
      <w:r w:rsidR="00A90A12">
        <w:rPr>
          <w:rFonts w:eastAsia="Calibri"/>
          <w:b/>
          <w:bCs/>
          <w:sz w:val="22"/>
          <w:szCs w:val="22"/>
          <w:lang w:eastAsia="en-US"/>
        </w:rPr>
        <w:t>23</w:t>
      </w:r>
      <w:r w:rsidR="00A90A12" w:rsidRPr="0022240E">
        <w:rPr>
          <w:rFonts w:eastAsia="Calibri"/>
          <w:b/>
          <w:bCs/>
          <w:sz w:val="22"/>
          <w:szCs w:val="22"/>
          <w:lang w:eastAsia="en-US"/>
        </w:rPr>
        <w:t>.0</w:t>
      </w:r>
      <w:r w:rsidR="00A90A12">
        <w:rPr>
          <w:rFonts w:eastAsia="Calibri"/>
          <w:b/>
          <w:bCs/>
          <w:sz w:val="22"/>
          <w:szCs w:val="22"/>
          <w:lang w:eastAsia="en-US"/>
        </w:rPr>
        <w:t>6</w:t>
      </w:r>
      <w:r w:rsidR="00A90A12" w:rsidRPr="0022240E">
        <w:rPr>
          <w:rFonts w:eastAsia="Calibri"/>
          <w:b/>
          <w:bCs/>
          <w:sz w:val="22"/>
          <w:szCs w:val="22"/>
          <w:lang w:eastAsia="en-US"/>
        </w:rPr>
        <w:t>.2019)</w:t>
      </w:r>
      <w:r w:rsidRPr="00002DF4">
        <w:rPr>
          <w:sz w:val="22"/>
          <w:szCs w:val="22"/>
        </w:rPr>
        <w:t>YMM ya da SMMM tarafından düzenlenen belgeleri sunmaları zorunludur. Bu kapsamda;</w:t>
      </w:r>
    </w:p>
    <w:p w:rsidR="0072018D" w:rsidRPr="00002DF4" w:rsidRDefault="0072018D" w:rsidP="0072018D">
      <w:pPr>
        <w:widowControl w:val="0"/>
        <w:spacing w:after="120"/>
        <w:jc w:val="both"/>
        <w:rPr>
          <w:sz w:val="22"/>
          <w:szCs w:val="22"/>
        </w:rPr>
      </w:pPr>
      <w:r w:rsidRPr="00002DF4">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002DF4" w:rsidRDefault="0072018D" w:rsidP="0072018D">
      <w:pPr>
        <w:widowControl w:val="0"/>
        <w:spacing w:after="120"/>
        <w:jc w:val="both"/>
        <w:rPr>
          <w:strike/>
          <w:color w:val="FF0000"/>
          <w:sz w:val="22"/>
          <w:szCs w:val="22"/>
        </w:rPr>
      </w:pPr>
      <w:r w:rsidRPr="00002DF4">
        <w:rPr>
          <w:sz w:val="22"/>
          <w:szCs w:val="22"/>
        </w:rPr>
        <w:t xml:space="preserve">b) </w:t>
      </w:r>
      <w:r w:rsidR="005C748F" w:rsidRPr="00002DF4">
        <w:rPr>
          <w:sz w:val="22"/>
          <w:szCs w:val="22"/>
        </w:rPr>
        <w:t>(</w:t>
      </w:r>
      <w:r w:rsidR="005C748F" w:rsidRPr="00002DF4">
        <w:rPr>
          <w:b/>
          <w:sz w:val="22"/>
          <w:szCs w:val="22"/>
        </w:rPr>
        <w:t>Mülga bent:07/06/2014-29023 R.G./19.md</w:t>
      </w:r>
      <w:proofErr w:type="gramStart"/>
      <w:r w:rsidR="005C748F" w:rsidRPr="00002DF4">
        <w:rPr>
          <w:b/>
          <w:sz w:val="22"/>
          <w:szCs w:val="22"/>
        </w:rPr>
        <w:t>.,</w:t>
      </w:r>
      <w:proofErr w:type="gramEnd"/>
      <w:r w:rsidR="005C748F" w:rsidRPr="00002DF4">
        <w:rPr>
          <w:b/>
          <w:sz w:val="22"/>
          <w:szCs w:val="22"/>
        </w:rPr>
        <w:t xml:space="preserve">  Yürürlük:19/08/2014</w:t>
      </w:r>
      <w:r w:rsidR="005C748F"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sz w:val="22"/>
          <w:szCs w:val="22"/>
        </w:rPr>
        <w:t xml:space="preserve">c) Tüzel kişiliğin en az beş yıldır </w:t>
      </w:r>
      <w:r w:rsidR="008F36EF" w:rsidRPr="00002DF4">
        <w:rPr>
          <w:sz w:val="22"/>
          <w:szCs w:val="22"/>
        </w:rPr>
        <w:t>% 51 veya daha fazla</w:t>
      </w:r>
      <w:r w:rsidRPr="00002DF4">
        <w:rPr>
          <w:sz w:val="22"/>
          <w:szCs w:val="22"/>
        </w:rPr>
        <w:t xml:space="preserve"> hissesine sahip ortağının mezuniyet belgesi ile ihaleye katılım durumunda; (KİK031.3/Y) nolu standart formun,</w:t>
      </w:r>
    </w:p>
    <w:p w:rsidR="0072018D" w:rsidRPr="00002DF4" w:rsidRDefault="0072018D" w:rsidP="0072018D">
      <w:pPr>
        <w:widowControl w:val="0"/>
        <w:spacing w:after="120"/>
        <w:jc w:val="both"/>
        <w:rPr>
          <w:sz w:val="22"/>
          <w:szCs w:val="22"/>
        </w:rPr>
      </w:pPr>
      <w:proofErr w:type="gramStart"/>
      <w:r w:rsidRPr="00002DF4">
        <w:rPr>
          <w:sz w:val="22"/>
          <w:szCs w:val="22"/>
        </w:rPr>
        <w:t>düzenlenerek</w:t>
      </w:r>
      <w:proofErr w:type="gramEnd"/>
      <w:r w:rsidRPr="00002DF4">
        <w:rPr>
          <w:sz w:val="22"/>
          <w:szCs w:val="22"/>
        </w:rPr>
        <w:t xml:space="preserve">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/2. md</w:t>
      </w:r>
      <w:proofErr w:type="gramStart"/>
      <w:r w:rsidR="00925E03" w:rsidRPr="00002DF4">
        <w:rPr>
          <w:b/>
          <w:sz w:val="22"/>
          <w:szCs w:val="22"/>
        </w:rPr>
        <w:t>.</w:t>
      </w:r>
      <w:r w:rsidR="00ED4B6E" w:rsidRPr="00002DF4">
        <w:rPr>
          <w:b/>
          <w:sz w:val="22"/>
          <w:szCs w:val="22"/>
        </w:rPr>
        <w:t>;</w:t>
      </w:r>
      <w:proofErr w:type="gramEnd"/>
      <w:r w:rsidR="00ED4B6E" w:rsidRPr="00002DF4">
        <w:rPr>
          <w:b/>
          <w:sz w:val="22"/>
          <w:szCs w:val="22"/>
        </w:rPr>
        <w:t xml:space="preserve">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ED4B6E" w:rsidRPr="00002DF4">
        <w:rPr>
          <w:b/>
          <w:sz w:val="22"/>
          <w:szCs w:val="22"/>
        </w:rPr>
        <w:t>md.</w:t>
      </w:r>
      <w:r w:rsidR="00925E03" w:rsidRPr="00002DF4">
        <w:rPr>
          <w:b/>
          <w:sz w:val="22"/>
          <w:szCs w:val="22"/>
        </w:rPr>
        <w:t>)</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proofErr w:type="gramStart"/>
      <w:r w:rsidR="001975E6" w:rsidRPr="00002DF4">
        <w:rPr>
          <w:b/>
          <w:sz w:val="22"/>
          <w:szCs w:val="22"/>
          <w:lang w:eastAsia="en-US"/>
        </w:rPr>
        <w:t>.</w:t>
      </w:r>
      <w:r w:rsidR="00526A57" w:rsidRPr="00002DF4">
        <w:rPr>
          <w:b/>
          <w:sz w:val="22"/>
          <w:szCs w:val="22"/>
          <w:lang w:eastAsia="en-US"/>
        </w:rPr>
        <w:t>;</w:t>
      </w:r>
      <w:proofErr w:type="gramEnd"/>
      <w:r w:rsidR="00526A57" w:rsidRPr="00002DF4">
        <w:rPr>
          <w:b/>
          <w:sz w:val="22"/>
          <w:szCs w:val="22"/>
          <w:lang w:eastAsia="en-US"/>
        </w:rPr>
        <w:t>Mülga:</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md.</w:t>
      </w:r>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1 md.)</w:t>
      </w:r>
      <w:r w:rsidRPr="00002DF4">
        <w:rPr>
          <w:sz w:val="22"/>
          <w:szCs w:val="22"/>
        </w:rPr>
        <w:t xml:space="preserve"> Yapım işleri ihalelerinde, </w:t>
      </w:r>
      <w:r w:rsidR="00EC539C" w:rsidRPr="00002DF4">
        <w:rPr>
          <w:b/>
          <w:sz w:val="22"/>
          <w:szCs w:val="22"/>
        </w:rPr>
        <w:t xml:space="preserve">(Değişik ibare: 25/01/2017-29959 R.G./7. md.) </w:t>
      </w:r>
      <w:r w:rsidR="003C358C" w:rsidRPr="00002DF4">
        <w:rPr>
          <w:sz w:val="22"/>
          <w:szCs w:val="22"/>
        </w:rPr>
        <w:t xml:space="preserve"> 4734 sayılı Kanunun 36 ncı maddesi uyarınca ilk oturumda teklif mektubu ve geçici teminatını usulüne uygun </w:t>
      </w:r>
      <w:proofErr w:type="gramStart"/>
      <w:r w:rsidR="003C358C" w:rsidRPr="00002DF4">
        <w:rPr>
          <w:sz w:val="22"/>
          <w:szCs w:val="22"/>
        </w:rPr>
        <w:t xml:space="preserve">sunan  </w:t>
      </w:r>
      <w:r w:rsidRPr="00002DF4">
        <w:rPr>
          <w:sz w:val="22"/>
          <w:szCs w:val="22"/>
        </w:rPr>
        <w:t>geçerli</w:t>
      </w:r>
      <w:proofErr w:type="gramEnd"/>
      <w:r w:rsidRPr="00002DF4">
        <w:rPr>
          <w:sz w:val="22"/>
          <w:szCs w:val="22"/>
        </w:rPr>
        <w:t xml:space="preserve">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(T</w:t>
      </w:r>
      <w:r w:rsidRPr="00002DF4">
        <w:rPr>
          <w:sz w:val="22"/>
          <w:szCs w:val="22"/>
          <w:vertAlign w:val="subscript"/>
        </w:rPr>
        <w:t>n</w:t>
      </w:r>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1"/>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632DFB" w:rsidRPr="00002DF4">
        <w:rPr>
          <w:b/>
          <w:sz w:val="22"/>
          <w:szCs w:val="22"/>
          <w:lang w:eastAsia="en-US"/>
        </w:rPr>
        <w:t>-28031 R.G./</w:t>
      </w:r>
      <w:r w:rsidRPr="00002DF4">
        <w:rPr>
          <w:b/>
          <w:sz w:val="22"/>
          <w:szCs w:val="22"/>
          <w:lang w:eastAsia="en-US"/>
        </w:rPr>
        <w:t>15 md.)</w:t>
      </w:r>
      <w:r w:rsidRPr="00002DF4">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w:t>
      </w:r>
      <w:r w:rsidRPr="00002DF4">
        <w:rPr>
          <w:sz w:val="22"/>
          <w:szCs w:val="22"/>
        </w:rPr>
        <w:lastRenderedPageBreak/>
        <w:t xml:space="preserve">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R.G./1 md</w:t>
      </w:r>
      <w:proofErr w:type="gramStart"/>
      <w:r w:rsidRPr="00002DF4">
        <w:rPr>
          <w:b/>
          <w:sz w:val="22"/>
          <w:szCs w:val="22"/>
          <w:lang w:eastAsia="en-US"/>
        </w:rPr>
        <w:t>.</w:t>
      </w:r>
      <w:r w:rsidR="00B9279F" w:rsidRPr="00002DF4">
        <w:rPr>
          <w:b/>
          <w:sz w:val="22"/>
          <w:szCs w:val="22"/>
          <w:lang w:eastAsia="en-US"/>
        </w:rPr>
        <w:t>;</w:t>
      </w:r>
      <w:proofErr w:type="gramEnd"/>
      <w:r w:rsidR="00B9279F" w:rsidRPr="00002DF4">
        <w:rPr>
          <w:b/>
          <w:sz w:val="22"/>
          <w:szCs w:val="22"/>
          <w:lang w:eastAsia="en-US"/>
        </w:rPr>
        <w:t xml:space="preserve">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-28744 R.G./ 1. md.</w:t>
      </w:r>
      <w:r w:rsidRPr="00002DF4">
        <w:rPr>
          <w:b/>
          <w:sz w:val="22"/>
          <w:szCs w:val="22"/>
          <w:lang w:eastAsia="en-US"/>
        </w:rPr>
        <w:t>)</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002DF4">
        <w:rPr>
          <w:rFonts w:eastAsia="ヒラギノ明朝 Pro W3"/>
          <w:sz w:val="22"/>
          <w:szCs w:val="22"/>
        </w:rPr>
        <w:t>dan</w:t>
      </w:r>
      <w:proofErr w:type="gramEnd"/>
      <w:r w:rsidRPr="00002DF4">
        <w:rPr>
          <w:rFonts w:eastAsia="ヒラギノ明朝 Pro W3"/>
          <w:sz w:val="22"/>
          <w:szCs w:val="22"/>
        </w:rPr>
        <w:t xml:space="preserve"> küçük, (1,10)’dan büyük olmamak kaydıyla farklı katsayılar belirlenmesi de mümkündür. Belirlenen katsayılar, Resmî Gazete’de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.G./ 1 md.)</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.G./ 1 md.)</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xml:space="preserve">” değeri tek geçerli teklife eşittir. Yaklaşık maliyetin % 40 - % 120 </w:t>
      </w:r>
      <w:proofErr w:type="gramStart"/>
      <w:r w:rsidRPr="00002DF4">
        <w:rPr>
          <w:sz w:val="22"/>
          <w:szCs w:val="22"/>
        </w:rPr>
        <w:t>aralığında</w:t>
      </w:r>
      <w:proofErr w:type="gramEnd"/>
      <w:r w:rsidRPr="00002DF4">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1"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 xml:space="preserve">45.1.1.5.(Ek madde: </w:t>
      </w:r>
      <w:proofErr w:type="gramStart"/>
      <w:r w:rsidRPr="00002DF4">
        <w:rPr>
          <w:b/>
          <w:sz w:val="22"/>
          <w:szCs w:val="22"/>
        </w:rPr>
        <w:t>25/01/2017</w:t>
      </w:r>
      <w:proofErr w:type="gramEnd"/>
      <w:r w:rsidRPr="00002DF4">
        <w:rPr>
          <w:b/>
          <w:sz w:val="22"/>
          <w:szCs w:val="22"/>
        </w:rPr>
        <w:t>-29959 R.G./7. md.)</w:t>
      </w:r>
      <w:r w:rsidRPr="00002DF4">
        <w:rPr>
          <w:sz w:val="22"/>
          <w:szCs w:val="22"/>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Md.)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w:t>
      </w:r>
      <w:proofErr w:type="gramStart"/>
      <w:r w:rsidRPr="00002DF4">
        <w:rPr>
          <w:sz w:val="22"/>
          <w:szCs w:val="22"/>
        </w:rPr>
        <w:t>38.1</w:t>
      </w:r>
      <w:proofErr w:type="gramEnd"/>
      <w:r w:rsidRPr="00002DF4">
        <w:rPr>
          <w:sz w:val="22"/>
          <w:szCs w:val="22"/>
        </w:rPr>
        <w:t>)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w:t>
      </w:r>
      <w:proofErr w:type="gramStart"/>
      <w:r w:rsidRPr="00002DF4">
        <w:rPr>
          <w:sz w:val="22"/>
          <w:szCs w:val="22"/>
        </w:rPr>
        <w:t>kümülatif</w:t>
      </w:r>
      <w:proofErr w:type="gramEnd"/>
      <w:r w:rsidRPr="00002DF4">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İhale komisyonu tarafından, açıklama istenilmesi gereken iş kalemleri/gruplarına ait idarece (</w:t>
      </w:r>
      <w:proofErr w:type="gramStart"/>
      <w:r w:rsidRPr="00002DF4">
        <w:rPr>
          <w:sz w:val="22"/>
          <w:szCs w:val="22"/>
        </w:rPr>
        <w:t>38.1</w:t>
      </w:r>
      <w:proofErr w:type="gramEnd"/>
      <w:r w:rsidRPr="00002DF4">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w:t>
      </w:r>
      <w:proofErr w:type="gramStart"/>
      <w:r w:rsidRPr="00002DF4">
        <w:rPr>
          <w:sz w:val="22"/>
          <w:szCs w:val="22"/>
        </w:rPr>
        <w:t>kümülatif</w:t>
      </w:r>
      <w:proofErr w:type="gramEnd"/>
      <w:r w:rsidRPr="00002DF4">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lastRenderedPageBreak/>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t xml:space="preserve">İstekliler, teklifi kapsamında yer alan iş kalemleri/grupları için hazırlayacakları analizlerde (45.1.2.2) maddesine göre açıklama istenilmeyecek olan analiz girdileri de </w:t>
      </w:r>
      <w:proofErr w:type="gramStart"/>
      <w:r w:rsidRPr="00002DF4">
        <w:rPr>
          <w:sz w:val="22"/>
          <w:szCs w:val="22"/>
        </w:rPr>
        <w:t>dahil</w:t>
      </w:r>
      <w:proofErr w:type="gramEnd"/>
      <w:r w:rsidRPr="00002DF4">
        <w:rPr>
          <w:sz w:val="22"/>
          <w:szCs w:val="22"/>
        </w:rPr>
        <w:t xml:space="preserve">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 xml:space="preserve">Yaklaşık maliyeti 100.000 TL olan bir ihalede; ihale komisyonu, (38.1) maddesine göre idarece oluşturulan “sıralı iş kalemleri/grupları listesi” ni kullanarak yaklaşık maliyete oranlarının </w:t>
      </w:r>
      <w:proofErr w:type="gramStart"/>
      <w:r w:rsidRPr="00002DF4">
        <w:rPr>
          <w:sz w:val="22"/>
          <w:szCs w:val="22"/>
        </w:rPr>
        <w:t>kümülatif</w:t>
      </w:r>
      <w:proofErr w:type="gramEnd"/>
      <w:r w:rsidRPr="00002DF4">
        <w:rPr>
          <w:sz w:val="22"/>
          <w:szCs w:val="22"/>
        </w:rPr>
        <w:t xml:space="preserve">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pPr>
            <w:r w:rsidRPr="00002DF4">
              <w:rPr>
                <w:sz w:val="22"/>
                <w:szCs w:val="22"/>
              </w:rPr>
              <w:t>İş kalemi/grubu No</w:t>
            </w:r>
          </w:p>
        </w:tc>
        <w:tc>
          <w:tcPr>
            <w:tcW w:w="1559" w:type="dxa"/>
          </w:tcPr>
          <w:p w:rsidR="0072018D" w:rsidRPr="00002DF4" w:rsidRDefault="0072018D" w:rsidP="00925E03">
            <w:pPr>
              <w:widowControl w:val="0"/>
              <w:jc w:val="center"/>
            </w:pPr>
            <w:r w:rsidRPr="00002DF4">
              <w:rPr>
                <w:sz w:val="22"/>
                <w:szCs w:val="22"/>
              </w:rPr>
              <w:t>İş kalemi/grubu adı</w:t>
            </w:r>
          </w:p>
        </w:tc>
        <w:tc>
          <w:tcPr>
            <w:tcW w:w="851" w:type="dxa"/>
          </w:tcPr>
          <w:p w:rsidR="0072018D" w:rsidRPr="00002DF4" w:rsidRDefault="0072018D" w:rsidP="00925E03">
            <w:pPr>
              <w:widowControl w:val="0"/>
              <w:jc w:val="center"/>
            </w:pPr>
            <w:r w:rsidRPr="00002DF4">
              <w:rPr>
                <w:sz w:val="22"/>
                <w:szCs w:val="22"/>
              </w:rPr>
              <w:t>Tutarı</w:t>
            </w:r>
          </w:p>
        </w:tc>
        <w:tc>
          <w:tcPr>
            <w:tcW w:w="1134" w:type="dxa"/>
          </w:tcPr>
          <w:p w:rsidR="0072018D" w:rsidRPr="00002DF4" w:rsidRDefault="0072018D" w:rsidP="00925E03">
            <w:pPr>
              <w:widowControl w:val="0"/>
              <w:jc w:val="center"/>
            </w:pPr>
            <w:r w:rsidRPr="00002DF4">
              <w:rPr>
                <w:sz w:val="22"/>
                <w:szCs w:val="22"/>
              </w:rPr>
              <w:t>Tutar/YM</w:t>
            </w:r>
          </w:p>
        </w:tc>
        <w:tc>
          <w:tcPr>
            <w:tcW w:w="1559" w:type="dxa"/>
          </w:tcPr>
          <w:p w:rsidR="0072018D" w:rsidRPr="00002DF4" w:rsidRDefault="0072018D" w:rsidP="00925E03">
            <w:pPr>
              <w:widowControl w:val="0"/>
              <w:jc w:val="cente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8</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32.000</w:t>
            </w:r>
          </w:p>
        </w:tc>
        <w:tc>
          <w:tcPr>
            <w:tcW w:w="1134" w:type="dxa"/>
          </w:tcPr>
          <w:p w:rsidR="0072018D" w:rsidRPr="00002DF4" w:rsidRDefault="0072018D" w:rsidP="00925E03">
            <w:pPr>
              <w:widowControl w:val="0"/>
              <w:jc w:val="right"/>
            </w:pPr>
            <w:r w:rsidRPr="00002DF4">
              <w:rPr>
                <w:sz w:val="22"/>
                <w:szCs w:val="22"/>
              </w:rPr>
              <w:t>0,3200</w:t>
            </w:r>
          </w:p>
        </w:tc>
        <w:tc>
          <w:tcPr>
            <w:tcW w:w="1559" w:type="dxa"/>
          </w:tcPr>
          <w:p w:rsidR="0072018D" w:rsidRPr="00002DF4" w:rsidRDefault="0072018D" w:rsidP="00925E03">
            <w:pPr>
              <w:widowControl w:val="0"/>
              <w:jc w:val="right"/>
              <w:rPr>
                <w:b/>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9</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20.000</w:t>
            </w:r>
          </w:p>
        </w:tc>
        <w:tc>
          <w:tcPr>
            <w:tcW w:w="1134" w:type="dxa"/>
          </w:tcPr>
          <w:p w:rsidR="0072018D" w:rsidRPr="00002DF4" w:rsidRDefault="0072018D" w:rsidP="00925E03">
            <w:pPr>
              <w:widowControl w:val="0"/>
              <w:jc w:val="right"/>
            </w:pPr>
            <w:r w:rsidRPr="00002DF4">
              <w:rPr>
                <w:sz w:val="22"/>
                <w:szCs w:val="22"/>
              </w:rPr>
              <w:t>0,2000</w:t>
            </w:r>
          </w:p>
        </w:tc>
        <w:tc>
          <w:tcPr>
            <w:tcW w:w="1559" w:type="dxa"/>
          </w:tcPr>
          <w:p w:rsidR="0072018D" w:rsidRPr="00002DF4" w:rsidRDefault="0072018D" w:rsidP="00925E03">
            <w:pPr>
              <w:widowControl w:val="0"/>
              <w:jc w:val="right"/>
              <w:rPr>
                <w:b/>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rPr>
            </w:pPr>
            <w:r w:rsidRPr="00002DF4">
              <w:rPr>
                <w:b/>
                <w:sz w:val="22"/>
                <w:szCs w:val="22"/>
              </w:rPr>
              <w:t>10</w:t>
            </w:r>
          </w:p>
        </w:tc>
        <w:tc>
          <w:tcPr>
            <w:tcW w:w="1559" w:type="dxa"/>
            <w:tcBorders>
              <w:bottom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bottom w:val="single" w:sz="4" w:space="0" w:color="000000"/>
            </w:tcBorders>
          </w:tcPr>
          <w:p w:rsidR="0072018D" w:rsidRPr="00002DF4" w:rsidRDefault="0072018D" w:rsidP="00925E03">
            <w:pPr>
              <w:widowControl w:val="0"/>
              <w:jc w:val="right"/>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rPr>
            </w:pPr>
            <w:proofErr w:type="gramStart"/>
            <w:r w:rsidRPr="00002DF4">
              <w:rPr>
                <w:b/>
                <w:sz w:val="22"/>
                <w:szCs w:val="22"/>
              </w:rPr>
              <w:t>…….</w:t>
            </w:r>
            <w:proofErr w:type="gramEnd"/>
          </w:p>
        </w:tc>
        <w:tc>
          <w:tcPr>
            <w:tcW w:w="851"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pPr>
            <w:r w:rsidRPr="00002DF4">
              <w:rPr>
                <w:sz w:val="22"/>
                <w:szCs w:val="22"/>
              </w:rPr>
              <w:t>7</w:t>
            </w:r>
          </w:p>
        </w:tc>
        <w:tc>
          <w:tcPr>
            <w:tcW w:w="1559" w:type="dxa"/>
            <w:tcBorders>
              <w:top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top w:val="single" w:sz="4" w:space="0" w:color="000000"/>
            </w:tcBorders>
          </w:tcPr>
          <w:p w:rsidR="0072018D" w:rsidRPr="00002DF4" w:rsidRDefault="0072018D" w:rsidP="00925E03">
            <w:pPr>
              <w:widowControl w:val="0"/>
              <w:jc w:val="right"/>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pPr>
            <w:r w:rsidRPr="00002DF4">
              <w:rPr>
                <w:sz w:val="22"/>
                <w:szCs w:val="22"/>
              </w:rPr>
              <w:t>3</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2.250</w:t>
            </w:r>
          </w:p>
        </w:tc>
        <w:tc>
          <w:tcPr>
            <w:tcW w:w="1134" w:type="dxa"/>
          </w:tcPr>
          <w:p w:rsidR="0072018D" w:rsidRPr="00002DF4" w:rsidRDefault="0072018D" w:rsidP="00925E03">
            <w:pPr>
              <w:widowControl w:val="0"/>
              <w:jc w:val="right"/>
            </w:pPr>
            <w:r w:rsidRPr="00002DF4">
              <w:rPr>
                <w:sz w:val="22"/>
                <w:szCs w:val="22"/>
              </w:rPr>
              <w:t>0,0225</w:t>
            </w:r>
          </w:p>
        </w:tc>
        <w:tc>
          <w:tcPr>
            <w:tcW w:w="1559" w:type="dxa"/>
          </w:tcPr>
          <w:p w:rsidR="0072018D" w:rsidRPr="00002DF4" w:rsidRDefault="0072018D" w:rsidP="00925E03">
            <w:pPr>
              <w:widowControl w:val="0"/>
              <w:jc w:val="right"/>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pPr>
            <w:r w:rsidRPr="00002DF4">
              <w:rPr>
                <w:sz w:val="22"/>
                <w:szCs w:val="22"/>
              </w:rPr>
              <w:t>5</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1.000</w:t>
            </w:r>
          </w:p>
        </w:tc>
        <w:tc>
          <w:tcPr>
            <w:tcW w:w="1134" w:type="dxa"/>
          </w:tcPr>
          <w:p w:rsidR="0072018D" w:rsidRPr="00002DF4" w:rsidRDefault="0072018D" w:rsidP="00925E03">
            <w:pPr>
              <w:widowControl w:val="0"/>
              <w:jc w:val="right"/>
            </w:pPr>
            <w:r w:rsidRPr="00002DF4">
              <w:rPr>
                <w:sz w:val="22"/>
                <w:szCs w:val="22"/>
              </w:rPr>
              <w:t>0,0100</w:t>
            </w:r>
          </w:p>
        </w:tc>
        <w:tc>
          <w:tcPr>
            <w:tcW w:w="1559" w:type="dxa"/>
          </w:tcPr>
          <w:p w:rsidR="0072018D" w:rsidRPr="00002DF4" w:rsidRDefault="0072018D" w:rsidP="00925E03">
            <w:pPr>
              <w:widowControl w:val="0"/>
              <w:jc w:val="right"/>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pPr>
            <w:r w:rsidRPr="00002DF4">
              <w:rPr>
                <w:sz w:val="22"/>
                <w:szCs w:val="22"/>
              </w:rPr>
              <w:t>2</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750</w:t>
            </w:r>
          </w:p>
        </w:tc>
        <w:tc>
          <w:tcPr>
            <w:tcW w:w="1134" w:type="dxa"/>
          </w:tcPr>
          <w:p w:rsidR="0072018D" w:rsidRPr="00002DF4" w:rsidRDefault="0072018D" w:rsidP="00925E03">
            <w:pPr>
              <w:widowControl w:val="0"/>
              <w:jc w:val="right"/>
            </w:pPr>
            <w:r w:rsidRPr="00002DF4">
              <w:rPr>
                <w:sz w:val="22"/>
                <w:szCs w:val="22"/>
              </w:rPr>
              <w:t>0,0075</w:t>
            </w:r>
          </w:p>
        </w:tc>
        <w:tc>
          <w:tcPr>
            <w:tcW w:w="1559" w:type="dxa"/>
          </w:tcPr>
          <w:p w:rsidR="0072018D" w:rsidRPr="00002DF4" w:rsidRDefault="0072018D" w:rsidP="00925E03">
            <w:pPr>
              <w:widowControl w:val="0"/>
              <w:jc w:val="right"/>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pPr>
            <w:r w:rsidRPr="00002DF4">
              <w:rPr>
                <w:sz w:val="22"/>
                <w:szCs w:val="22"/>
              </w:rPr>
              <w:t>1</w:t>
            </w:r>
          </w:p>
        </w:tc>
        <w:tc>
          <w:tcPr>
            <w:tcW w:w="1559" w:type="dxa"/>
          </w:tcPr>
          <w:p w:rsidR="0072018D" w:rsidRPr="00002DF4" w:rsidRDefault="0072018D" w:rsidP="00925E03">
            <w:pPr>
              <w:widowControl w:val="0"/>
            </w:pPr>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120</w:t>
            </w:r>
          </w:p>
        </w:tc>
        <w:tc>
          <w:tcPr>
            <w:tcW w:w="1134" w:type="dxa"/>
          </w:tcPr>
          <w:p w:rsidR="0072018D" w:rsidRPr="00002DF4" w:rsidRDefault="0072018D" w:rsidP="00925E03">
            <w:pPr>
              <w:widowControl w:val="0"/>
              <w:jc w:val="right"/>
            </w:pPr>
            <w:r w:rsidRPr="00002DF4">
              <w:rPr>
                <w:sz w:val="22"/>
                <w:szCs w:val="22"/>
              </w:rPr>
              <w:t>0,0012</w:t>
            </w:r>
          </w:p>
        </w:tc>
        <w:tc>
          <w:tcPr>
            <w:tcW w:w="1559" w:type="dxa"/>
          </w:tcPr>
          <w:p w:rsidR="0072018D" w:rsidRPr="00002DF4" w:rsidRDefault="0072018D" w:rsidP="00925E03">
            <w:pPr>
              <w:widowControl w:val="0"/>
              <w:jc w:val="right"/>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pPr>
          </w:p>
        </w:tc>
        <w:tc>
          <w:tcPr>
            <w:tcW w:w="1559" w:type="dxa"/>
          </w:tcPr>
          <w:p w:rsidR="0072018D" w:rsidRPr="00002DF4" w:rsidRDefault="0072018D" w:rsidP="00925E03">
            <w:pPr>
              <w:widowControl w:val="0"/>
              <w:jc w:val="right"/>
            </w:pPr>
            <w:r w:rsidRPr="00002DF4">
              <w:rPr>
                <w:sz w:val="22"/>
                <w:szCs w:val="22"/>
              </w:rPr>
              <w:t>TOPLAM</w:t>
            </w:r>
          </w:p>
        </w:tc>
        <w:tc>
          <w:tcPr>
            <w:tcW w:w="851" w:type="dxa"/>
          </w:tcPr>
          <w:p w:rsidR="0072018D" w:rsidRPr="00002DF4" w:rsidRDefault="0072018D" w:rsidP="00925E03">
            <w:pPr>
              <w:widowControl w:val="0"/>
              <w:jc w:val="right"/>
            </w:pPr>
            <w:r w:rsidRPr="00002DF4">
              <w:rPr>
                <w:sz w:val="22"/>
                <w:szCs w:val="22"/>
              </w:rPr>
              <w:t>100.000</w:t>
            </w:r>
          </w:p>
        </w:tc>
        <w:tc>
          <w:tcPr>
            <w:tcW w:w="1134" w:type="dxa"/>
          </w:tcPr>
          <w:p w:rsidR="0072018D" w:rsidRPr="00002DF4" w:rsidRDefault="0072018D" w:rsidP="00925E03">
            <w:pPr>
              <w:widowControl w:val="0"/>
              <w:jc w:val="right"/>
            </w:pPr>
            <w:r w:rsidRPr="00002DF4">
              <w:rPr>
                <w:sz w:val="22"/>
                <w:szCs w:val="22"/>
              </w:rPr>
              <w:t>100,0000</w:t>
            </w:r>
          </w:p>
        </w:tc>
        <w:tc>
          <w:tcPr>
            <w:tcW w:w="1559" w:type="dxa"/>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“vida ve plastik dupel, agraf 12 cm, agraf vidası, derz bandı, ses yalıtım bandı, borazan vida, derz dolgu alçısı harcı”</w:t>
      </w:r>
      <w:r w:rsidRPr="00002DF4">
        <w:rPr>
          <w:sz w:val="22"/>
          <w:szCs w:val="22"/>
        </w:rPr>
        <w:t xml:space="preserve"> olarak tespit edilecektir. </w:t>
      </w:r>
    </w:p>
    <w:p w:rsidR="0072018D" w:rsidRPr="00002DF4" w:rsidRDefault="0072018D" w:rsidP="0072018D">
      <w:pPr>
        <w:widowControl w:val="0"/>
        <w:spacing w:after="120"/>
        <w:jc w:val="both"/>
        <w:rPr>
          <w:sz w:val="22"/>
          <w:szCs w:val="22"/>
        </w:rPr>
      </w:pPr>
      <w:r w:rsidRPr="00002DF4">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“vida ve plastik dubel”</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rPr>
                <w:b/>
              </w:rPr>
            </w:pPr>
            <w:proofErr w:type="gramStart"/>
            <w:r w:rsidRPr="00002DF4">
              <w:rPr>
                <w:b/>
                <w:sz w:val="22"/>
                <w:szCs w:val="22"/>
              </w:rPr>
              <w:lastRenderedPageBreak/>
              <w:t>No : 4</w:t>
            </w:r>
            <w:proofErr w:type="gramEnd"/>
          </w:p>
        </w:tc>
        <w:tc>
          <w:tcPr>
            <w:tcW w:w="3780" w:type="dxa"/>
            <w:gridSpan w:val="9"/>
          </w:tcPr>
          <w:p w:rsidR="0072018D" w:rsidRPr="00002DF4" w:rsidRDefault="0072018D" w:rsidP="00925E03">
            <w:pPr>
              <w:widowControl w:val="0"/>
              <w:jc w:val="both"/>
            </w:pPr>
            <w:r w:rsidRPr="00002DF4">
              <w:rPr>
                <w:sz w:val="22"/>
                <w:szCs w:val="22"/>
              </w:rPr>
              <w:lastRenderedPageBreak/>
              <w:t xml:space="preserve">Yangına dayanıklı alçı  duvar levhaları ile metal iskeletli giydirme duvar </w:t>
            </w:r>
            <w:r w:rsidRPr="00002DF4">
              <w:rPr>
                <w:sz w:val="22"/>
                <w:szCs w:val="22"/>
              </w:rPr>
              <w:lastRenderedPageBreak/>
              <w:t>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1380" w:type="dxa"/>
            <w:gridSpan w:val="2"/>
          </w:tcPr>
          <w:p w:rsidR="0072018D" w:rsidRPr="00002DF4" w:rsidRDefault="0072018D" w:rsidP="00925E03">
            <w:pPr>
              <w:widowControl w:val="0"/>
              <w:jc w:val="center"/>
            </w:pPr>
            <w:r w:rsidRPr="00002DF4">
              <w:rPr>
                <w:sz w:val="22"/>
                <w:szCs w:val="22"/>
              </w:rPr>
              <w:lastRenderedPageBreak/>
              <w:t>Ölçü Birimi</w:t>
            </w:r>
          </w:p>
          <w:p w:rsidR="0072018D" w:rsidRPr="00002DF4" w:rsidRDefault="0072018D" w:rsidP="00925E03">
            <w:pPr>
              <w:widowControl w:val="0"/>
              <w:jc w:val="cente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pPr>
            <w:r w:rsidRPr="00002DF4">
              <w:rPr>
                <w:sz w:val="22"/>
                <w:szCs w:val="22"/>
              </w:rPr>
              <w:lastRenderedPageBreak/>
              <w:t>Poz No</w:t>
            </w:r>
          </w:p>
        </w:tc>
        <w:tc>
          <w:tcPr>
            <w:tcW w:w="2479" w:type="dxa"/>
            <w:gridSpan w:val="5"/>
          </w:tcPr>
          <w:p w:rsidR="0072018D" w:rsidRPr="00002DF4" w:rsidRDefault="0072018D" w:rsidP="00925E03">
            <w:pPr>
              <w:widowControl w:val="0"/>
              <w:jc w:val="both"/>
            </w:pPr>
            <w:r w:rsidRPr="00002DF4">
              <w:rPr>
                <w:sz w:val="22"/>
                <w:szCs w:val="22"/>
              </w:rPr>
              <w:t>Girdiler</w:t>
            </w:r>
          </w:p>
        </w:tc>
        <w:tc>
          <w:tcPr>
            <w:tcW w:w="609" w:type="dxa"/>
          </w:tcPr>
          <w:p w:rsidR="0072018D" w:rsidRPr="00002DF4" w:rsidRDefault="0072018D" w:rsidP="00925E03">
            <w:pPr>
              <w:widowControl w:val="0"/>
              <w:jc w:val="both"/>
            </w:pPr>
            <w:r w:rsidRPr="00002DF4">
              <w:rPr>
                <w:sz w:val="22"/>
                <w:szCs w:val="22"/>
              </w:rPr>
              <w:t>Ö Br.</w:t>
            </w:r>
          </w:p>
        </w:tc>
        <w:tc>
          <w:tcPr>
            <w:tcW w:w="760" w:type="dxa"/>
            <w:gridSpan w:val="3"/>
          </w:tcPr>
          <w:p w:rsidR="0072018D" w:rsidRPr="00002DF4" w:rsidRDefault="0072018D" w:rsidP="00925E03">
            <w:pPr>
              <w:widowControl w:val="0"/>
              <w:jc w:val="both"/>
            </w:pPr>
            <w:r w:rsidRPr="00002DF4">
              <w:rPr>
                <w:sz w:val="22"/>
                <w:szCs w:val="22"/>
              </w:rPr>
              <w:t>Miktarı</w:t>
            </w:r>
          </w:p>
        </w:tc>
        <w:tc>
          <w:tcPr>
            <w:tcW w:w="783" w:type="dxa"/>
          </w:tcPr>
          <w:p w:rsidR="0072018D" w:rsidRPr="00002DF4" w:rsidRDefault="0072018D" w:rsidP="00925E03">
            <w:pPr>
              <w:widowControl w:val="0"/>
              <w:jc w:val="both"/>
            </w:pPr>
            <w:r w:rsidRPr="00002DF4">
              <w:rPr>
                <w:sz w:val="22"/>
                <w:szCs w:val="22"/>
              </w:rPr>
              <w:t>B.Fiyatı</w:t>
            </w:r>
          </w:p>
        </w:tc>
        <w:tc>
          <w:tcPr>
            <w:tcW w:w="1380" w:type="dxa"/>
            <w:gridSpan w:val="2"/>
          </w:tcPr>
          <w:p w:rsidR="0072018D" w:rsidRPr="00002DF4" w:rsidRDefault="0072018D" w:rsidP="00925E03">
            <w:pPr>
              <w:widowControl w:val="0"/>
              <w:jc w:val="both"/>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Vida ve plastik dubel</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pPr>
              <w:widowControl w:val="0"/>
              <w:jc w:val="both"/>
            </w:pPr>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pPr>
            <w:r w:rsidRPr="00002DF4">
              <w:rPr>
                <w:sz w:val="22"/>
                <w:szCs w:val="22"/>
              </w:rPr>
              <w:t>m2</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Tc 60 Profilli-0,6mm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TU 28 Profilli-0,5 mm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Agraf 12 cm</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Agraf vidası</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Derz Bandı (Cam el.)</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Ses yalıtım bandı 5 cm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Borazan vida</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Derz dolgu alçısı harcı</w:t>
            </w:r>
          </w:p>
        </w:tc>
        <w:tc>
          <w:tcPr>
            <w:tcW w:w="609" w:type="dxa"/>
          </w:tcPr>
          <w:p w:rsidR="0072018D" w:rsidRPr="00002DF4" w:rsidRDefault="0072018D" w:rsidP="00925E03">
            <w:pPr>
              <w:widowControl w:val="0"/>
              <w:jc w:val="center"/>
            </w:pPr>
            <w:r w:rsidRPr="00002DF4">
              <w:rPr>
                <w:sz w:val="22"/>
                <w:szCs w:val="22"/>
              </w:rPr>
              <w:t>m3</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Düz İşçi(taş.)</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Alçı levha ustası</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Alçı levha usta yar.</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pPr>
              <w:widowControl w:val="0"/>
              <w:jc w:val="both"/>
            </w:pPr>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hariç toplam</w:t>
            </w:r>
          </w:p>
        </w:tc>
        <w:tc>
          <w:tcPr>
            <w:tcW w:w="1380" w:type="dxa"/>
            <w:gridSpan w:val="2"/>
          </w:tcPr>
          <w:p w:rsidR="0072018D" w:rsidRPr="00002DF4" w:rsidRDefault="0072018D" w:rsidP="00925E03">
            <w:pPr>
              <w:widowControl w:val="0"/>
              <w:jc w:val="cente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 25)</w:t>
            </w:r>
          </w:p>
        </w:tc>
        <w:tc>
          <w:tcPr>
            <w:tcW w:w="1380" w:type="dxa"/>
            <w:gridSpan w:val="2"/>
          </w:tcPr>
          <w:p w:rsidR="0072018D" w:rsidRPr="00002DF4" w:rsidRDefault="0072018D" w:rsidP="00925E03">
            <w:pPr>
              <w:widowControl w:val="0"/>
              <w:jc w:val="cente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TOPLAM TUTAR</w:t>
            </w:r>
          </w:p>
        </w:tc>
        <w:tc>
          <w:tcPr>
            <w:tcW w:w="1380" w:type="dxa"/>
            <w:gridSpan w:val="2"/>
          </w:tcPr>
          <w:p w:rsidR="0072018D" w:rsidRPr="00002DF4" w:rsidRDefault="0072018D" w:rsidP="00925E03">
            <w:pPr>
              <w:widowControl w:val="0"/>
              <w:jc w:val="cente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center"/>
            </w:pPr>
            <w:r w:rsidRPr="00002DF4">
              <w:rPr>
                <w:sz w:val="22"/>
                <w:szCs w:val="22"/>
              </w:rPr>
              <w:t>Ö.B.</w:t>
            </w:r>
          </w:p>
        </w:tc>
        <w:tc>
          <w:tcPr>
            <w:tcW w:w="709" w:type="dxa"/>
          </w:tcPr>
          <w:p w:rsidR="0072018D" w:rsidRPr="00002DF4" w:rsidRDefault="0072018D" w:rsidP="00925E03">
            <w:pPr>
              <w:widowControl w:val="0"/>
              <w:jc w:val="both"/>
            </w:pPr>
            <w:r w:rsidRPr="00002DF4">
              <w:rPr>
                <w:sz w:val="22"/>
                <w:szCs w:val="22"/>
              </w:rPr>
              <w:t>Miktarı</w:t>
            </w:r>
          </w:p>
        </w:tc>
        <w:tc>
          <w:tcPr>
            <w:tcW w:w="709" w:type="dxa"/>
            <w:gridSpan w:val="3"/>
          </w:tcPr>
          <w:p w:rsidR="0072018D" w:rsidRPr="00002DF4" w:rsidRDefault="0072018D" w:rsidP="00925E03">
            <w:pPr>
              <w:widowControl w:val="0"/>
              <w:jc w:val="both"/>
            </w:pPr>
            <w:r w:rsidRPr="00002DF4">
              <w:rPr>
                <w:sz w:val="22"/>
                <w:szCs w:val="22"/>
              </w:rPr>
              <w:t>B.Fiyatı</w:t>
            </w:r>
          </w:p>
        </w:tc>
        <w:tc>
          <w:tcPr>
            <w:tcW w:w="603" w:type="dxa"/>
          </w:tcPr>
          <w:p w:rsidR="0072018D" w:rsidRPr="00002DF4" w:rsidRDefault="0072018D" w:rsidP="00925E03">
            <w:pPr>
              <w:widowControl w:val="0"/>
              <w:jc w:val="center"/>
              <w:rPr>
                <w:b/>
              </w:rPr>
            </w:pPr>
            <w:r w:rsidRPr="00002DF4">
              <w:rPr>
                <w:b/>
                <w:sz w:val="22"/>
                <w:szCs w:val="22"/>
              </w:rPr>
              <w:t>Tutarı</w:t>
            </w:r>
          </w:p>
        </w:tc>
        <w:tc>
          <w:tcPr>
            <w:tcW w:w="956" w:type="dxa"/>
            <w:gridSpan w:val="3"/>
          </w:tcPr>
          <w:p w:rsidR="0072018D" w:rsidRPr="00002DF4" w:rsidRDefault="0072018D" w:rsidP="00925E03">
            <w:pPr>
              <w:widowControl w:val="0"/>
              <w:jc w:val="both"/>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0,31</w:t>
            </w:r>
          </w:p>
        </w:tc>
        <w:tc>
          <w:tcPr>
            <w:tcW w:w="956" w:type="dxa"/>
            <w:gridSpan w:val="3"/>
          </w:tcPr>
          <w:p w:rsidR="0072018D" w:rsidRPr="00002DF4" w:rsidRDefault="0072018D" w:rsidP="00925E03">
            <w:pPr>
              <w:widowControl w:val="0"/>
              <w:jc w:val="both"/>
              <w:rPr>
                <w:b/>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Ses yalıtım bandı 5 cm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0,33</w:t>
            </w:r>
          </w:p>
        </w:tc>
        <w:tc>
          <w:tcPr>
            <w:tcW w:w="956" w:type="dxa"/>
            <w:gridSpan w:val="3"/>
          </w:tcPr>
          <w:p w:rsidR="0072018D" w:rsidRPr="00002DF4" w:rsidRDefault="0072018D" w:rsidP="00925E03">
            <w:pPr>
              <w:widowControl w:val="0"/>
              <w:jc w:val="both"/>
              <w:rPr>
                <w:b/>
              </w:rPr>
            </w:pPr>
            <w:r w:rsidRPr="00002DF4">
              <w:rPr>
                <w:b/>
                <w:sz w:val="22"/>
                <w:szCs w:val="22"/>
              </w:rPr>
              <w:t>0,64</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Bandı (Cam el.)</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0,34</w:t>
            </w:r>
          </w:p>
        </w:tc>
        <w:tc>
          <w:tcPr>
            <w:tcW w:w="956" w:type="dxa"/>
            <w:gridSpan w:val="3"/>
          </w:tcPr>
          <w:p w:rsidR="0072018D" w:rsidRPr="00002DF4" w:rsidRDefault="0072018D" w:rsidP="00925E03">
            <w:pPr>
              <w:widowControl w:val="0"/>
              <w:jc w:val="both"/>
              <w:rPr>
                <w:b/>
              </w:rPr>
            </w:pPr>
            <w:r w:rsidRPr="00002DF4">
              <w:rPr>
                <w:b/>
                <w:sz w:val="22"/>
                <w:szCs w:val="22"/>
              </w:rPr>
              <w:t>0,98</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0,35</w:t>
            </w:r>
          </w:p>
        </w:tc>
        <w:tc>
          <w:tcPr>
            <w:tcW w:w="956" w:type="dxa"/>
            <w:gridSpan w:val="3"/>
          </w:tcPr>
          <w:p w:rsidR="0072018D" w:rsidRPr="00002DF4" w:rsidRDefault="0072018D" w:rsidP="00925E03">
            <w:pPr>
              <w:widowControl w:val="0"/>
              <w:jc w:val="both"/>
              <w:rPr>
                <w:b/>
              </w:rPr>
            </w:pPr>
            <w:r w:rsidRPr="00002DF4">
              <w:rPr>
                <w:b/>
                <w:sz w:val="22"/>
                <w:szCs w:val="22"/>
              </w:rPr>
              <w:t>1,33</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dolgu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0,43</w:t>
            </w:r>
          </w:p>
        </w:tc>
        <w:tc>
          <w:tcPr>
            <w:tcW w:w="956" w:type="dxa"/>
            <w:gridSpan w:val="3"/>
          </w:tcPr>
          <w:p w:rsidR="0072018D" w:rsidRPr="00002DF4" w:rsidRDefault="0072018D" w:rsidP="00925E03">
            <w:pPr>
              <w:widowControl w:val="0"/>
              <w:jc w:val="both"/>
              <w:rPr>
                <w:b/>
              </w:rPr>
            </w:pPr>
            <w:r w:rsidRPr="00002DF4">
              <w:rPr>
                <w:b/>
                <w:sz w:val="22"/>
                <w:szCs w:val="22"/>
              </w:rPr>
              <w:t>1,76</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bottom w:val="double" w:sz="4" w:space="0" w:color="auto"/>
            </w:tcBorders>
          </w:tcPr>
          <w:p w:rsidR="0072018D" w:rsidRPr="00002DF4" w:rsidRDefault="0072018D" w:rsidP="00925E03">
            <w:r w:rsidRPr="00002DF4">
              <w:rPr>
                <w:sz w:val="22"/>
                <w:szCs w:val="22"/>
              </w:rPr>
              <w:t>XXX</w:t>
            </w:r>
          </w:p>
        </w:tc>
        <w:tc>
          <w:tcPr>
            <w:tcW w:w="709" w:type="dxa"/>
            <w:gridSpan w:val="3"/>
            <w:tcBorders>
              <w:bottom w:val="double" w:sz="4" w:space="0" w:color="auto"/>
            </w:tcBorders>
          </w:tcPr>
          <w:p w:rsidR="0072018D" w:rsidRPr="00002DF4" w:rsidRDefault="0072018D" w:rsidP="00925E03">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rPr>
            </w:pPr>
            <w:r w:rsidRPr="00002DF4">
              <w:rPr>
                <w:b/>
                <w:sz w:val="22"/>
                <w:szCs w:val="22"/>
              </w:rPr>
              <w:t>2,27</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pPr>
            <w:r w:rsidRPr="00002DF4">
              <w:rPr>
                <w:sz w:val="22"/>
                <w:szCs w:val="22"/>
              </w:rPr>
              <w:t>Vida ve plastik dubel</w:t>
            </w:r>
          </w:p>
        </w:tc>
        <w:tc>
          <w:tcPr>
            <w:tcW w:w="567" w:type="dxa"/>
            <w:tcBorders>
              <w:top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top w:val="double" w:sz="4" w:space="0" w:color="auto"/>
            </w:tcBorders>
          </w:tcPr>
          <w:p w:rsidR="0072018D" w:rsidRPr="00002DF4" w:rsidRDefault="0072018D" w:rsidP="00925E03">
            <w:r w:rsidRPr="00002DF4">
              <w:rPr>
                <w:sz w:val="22"/>
                <w:szCs w:val="22"/>
              </w:rPr>
              <w:t>XXX</w:t>
            </w:r>
          </w:p>
        </w:tc>
        <w:tc>
          <w:tcPr>
            <w:tcW w:w="709" w:type="dxa"/>
            <w:gridSpan w:val="3"/>
            <w:tcBorders>
              <w:top w:val="double" w:sz="4" w:space="0" w:color="auto"/>
            </w:tcBorders>
          </w:tcPr>
          <w:p w:rsidR="0072018D" w:rsidRPr="00002DF4" w:rsidRDefault="0072018D" w:rsidP="00925E03">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Düz İşçi(taş.)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TU 28 Profilli-0,5 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Tc 60 Profilli-0,6mm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lastRenderedPageBreak/>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proofErr w:type="gramStart"/>
      <w:r w:rsidR="00C41803" w:rsidRPr="00002DF4">
        <w:rPr>
          <w:b/>
          <w:sz w:val="22"/>
          <w:szCs w:val="22"/>
        </w:rPr>
        <w:t>07/06/2014</w:t>
      </w:r>
      <w:proofErr w:type="gramEnd"/>
      <w:r w:rsidR="00C41803" w:rsidRPr="00002DF4">
        <w:rPr>
          <w:b/>
          <w:sz w:val="22"/>
          <w:szCs w:val="22"/>
        </w:rPr>
        <w:t>-29023</w:t>
      </w:r>
      <w:r w:rsidR="0061212B" w:rsidRPr="00002DF4">
        <w:rPr>
          <w:b/>
          <w:sz w:val="22"/>
          <w:szCs w:val="22"/>
          <w:lang w:eastAsia="en-US"/>
        </w:rPr>
        <w:t xml:space="preserve"> R.G./ 22.</w:t>
      </w:r>
      <w:r w:rsidR="00683072" w:rsidRPr="00002DF4">
        <w:rPr>
          <w:b/>
          <w:sz w:val="22"/>
          <w:szCs w:val="22"/>
          <w:lang w:eastAsia="en-US"/>
        </w:rPr>
        <w:t>md.)</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proofErr w:type="gramStart"/>
      <w:r w:rsidRPr="00002DF4">
        <w:rPr>
          <w:sz w:val="22"/>
          <w:szCs w:val="22"/>
        </w:rPr>
        <w:t>sunacaklardır</w:t>
      </w:r>
      <w:proofErr w:type="gramEnd"/>
      <w:r w:rsidRPr="00002DF4">
        <w:rPr>
          <w:sz w:val="22"/>
          <w:szCs w:val="22"/>
        </w:rPr>
        <w:t>.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A649A" w:rsidRPr="00002DF4">
        <w:rPr>
          <w:b/>
          <w:sz w:val="22"/>
          <w:szCs w:val="22"/>
          <w:lang w:eastAsia="en-US"/>
        </w:rPr>
        <w:t xml:space="preserve">(Değişik: </w:t>
      </w:r>
      <w:proofErr w:type="gramStart"/>
      <w:r w:rsidR="00797C70" w:rsidRPr="00002DF4">
        <w:rPr>
          <w:b/>
          <w:sz w:val="22"/>
          <w:szCs w:val="22"/>
        </w:rPr>
        <w:t>07/06/2014</w:t>
      </w:r>
      <w:proofErr w:type="gramEnd"/>
      <w:r w:rsidR="00797C70" w:rsidRPr="00002DF4">
        <w:rPr>
          <w:b/>
          <w:sz w:val="22"/>
          <w:szCs w:val="22"/>
        </w:rPr>
        <w:t>-29023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C601A1">
        <w:rPr>
          <w:b/>
          <w:sz w:val="22"/>
          <w:szCs w:val="22"/>
        </w:rPr>
        <w:t>(Değişik</w:t>
      </w:r>
      <w:r w:rsidR="00C601A1">
        <w:rPr>
          <w:b/>
          <w:sz w:val="22"/>
          <w:szCs w:val="22"/>
        </w:rPr>
        <w:t xml:space="preserve"> ibare</w:t>
      </w:r>
      <w:r w:rsidR="00C601A1" w:rsidRPr="00C601A1">
        <w:rPr>
          <w:b/>
          <w:sz w:val="22"/>
          <w:szCs w:val="22"/>
        </w:rPr>
        <w:t xml:space="preserve">: </w:t>
      </w:r>
      <w:proofErr w:type="gramStart"/>
      <w:r w:rsidR="00C601A1">
        <w:rPr>
          <w:b/>
          <w:sz w:val="22"/>
          <w:szCs w:val="22"/>
        </w:rPr>
        <w:t>16/03</w:t>
      </w:r>
      <w:r w:rsidR="00C601A1" w:rsidRPr="00C601A1">
        <w:rPr>
          <w:b/>
          <w:sz w:val="22"/>
          <w:szCs w:val="22"/>
        </w:rPr>
        <w:t>/201</w:t>
      </w:r>
      <w:r w:rsidR="00C601A1">
        <w:rPr>
          <w:b/>
          <w:sz w:val="22"/>
          <w:szCs w:val="22"/>
        </w:rPr>
        <w:t>9</w:t>
      </w:r>
      <w:proofErr w:type="gramEnd"/>
      <w:r w:rsidR="00C601A1" w:rsidRPr="00C601A1">
        <w:rPr>
          <w:b/>
          <w:sz w:val="22"/>
          <w:szCs w:val="22"/>
        </w:rPr>
        <w:t>-</w:t>
      </w:r>
      <w:r w:rsidR="00C601A1">
        <w:rPr>
          <w:b/>
          <w:sz w:val="22"/>
          <w:szCs w:val="22"/>
        </w:rPr>
        <w:t>30716 R.G./14</w:t>
      </w:r>
      <w:r w:rsidR="00C601A1" w:rsidRPr="00C601A1">
        <w:rPr>
          <w:b/>
          <w:sz w:val="22"/>
          <w:szCs w:val="22"/>
        </w:rPr>
        <w:t>.md.)</w:t>
      </w:r>
      <w:r w:rsidR="00C601A1" w:rsidRPr="00C601A1">
        <w:rPr>
          <w:sz w:val="22"/>
          <w:szCs w:val="22"/>
        </w:rPr>
        <w:t>veya aşırı düşük tekliflere yönelik açıklama istenmesine ilişkin yazı ekinde</w:t>
      </w:r>
      <w:r w:rsidRPr="00002DF4">
        <w:rPr>
          <w:sz w:val="22"/>
          <w:szCs w:val="22"/>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B3421E" w:rsidRPr="00002DF4">
        <w:rPr>
          <w:b/>
          <w:sz w:val="22"/>
          <w:szCs w:val="22"/>
          <w:lang w:eastAsia="en-US"/>
        </w:rPr>
        <w:t>(Değişik</w:t>
      </w:r>
      <w:r w:rsidR="0056713E" w:rsidRPr="00002DF4">
        <w:rPr>
          <w:b/>
          <w:sz w:val="22"/>
          <w:szCs w:val="22"/>
          <w:lang w:eastAsia="en-US"/>
        </w:rPr>
        <w:t xml:space="preserve">: </w:t>
      </w:r>
      <w:proofErr w:type="gramStart"/>
      <w:r w:rsidR="003C7E39" w:rsidRPr="00002DF4">
        <w:rPr>
          <w:b/>
          <w:sz w:val="22"/>
          <w:szCs w:val="22"/>
        </w:rPr>
        <w:t>07/06/2014</w:t>
      </w:r>
      <w:proofErr w:type="gramEnd"/>
      <w:r w:rsidR="003C7E39" w:rsidRPr="00002DF4">
        <w:rPr>
          <w:b/>
          <w:sz w:val="22"/>
          <w:szCs w:val="22"/>
        </w:rPr>
        <w:t>-29023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w:t>
      </w:r>
      <w:r w:rsidRPr="00002DF4">
        <w:rPr>
          <w:sz w:val="22"/>
          <w:szCs w:val="22"/>
        </w:rPr>
        <w:lastRenderedPageBreak/>
        <w:t xml:space="preserve">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002DF4">
        <w:rPr>
          <w:sz w:val="22"/>
          <w:szCs w:val="22"/>
        </w:rPr>
        <w:t>110,13/1,25</w:t>
      </w:r>
      <w:proofErr w:type="gramEnd"/>
      <w:r w:rsidRPr="00002DF4">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restart"/>
            <w:vAlign w:val="center"/>
          </w:tcPr>
          <w:p w:rsidR="0072018D" w:rsidRPr="00002DF4" w:rsidRDefault="0072018D" w:rsidP="00925E03">
            <w:pPr>
              <w:widowControl w:val="0"/>
              <w:tabs>
                <w:tab w:val="left" w:pos="566"/>
              </w:tabs>
              <w:jc w:val="cente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w:t>
            </w:r>
            <w:proofErr w:type="gramStart"/>
            <w:r w:rsidRPr="00002DF4">
              <w:rPr>
                <w:sz w:val="22"/>
                <w:szCs w:val="22"/>
              </w:rPr>
              <w:t>dahil</w:t>
            </w:r>
            <w:proofErr w:type="gramEnd"/>
            <w:r w:rsidRPr="00002DF4">
              <w:rPr>
                <w:sz w:val="22"/>
                <w:szCs w:val="22"/>
              </w:rPr>
              <w:t xml:space="preserve">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ign w:val="center"/>
          </w:tcPr>
          <w:p w:rsidR="0072018D" w:rsidRPr="00002DF4" w:rsidRDefault="0072018D" w:rsidP="00925E03">
            <w:pPr>
              <w:widowControl w:val="0"/>
              <w:tabs>
                <w:tab w:val="left" w:pos="566"/>
              </w:tabs>
              <w:jc w:val="center"/>
            </w:pPr>
          </w:p>
        </w:tc>
        <w:tc>
          <w:tcPr>
            <w:tcW w:w="85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1</w:t>
            </w:r>
          </w:p>
        </w:tc>
        <w:tc>
          <w:tcPr>
            <w:tcW w:w="675" w:type="dxa"/>
          </w:tcPr>
          <w:p w:rsidR="0072018D" w:rsidRPr="00002DF4" w:rsidRDefault="0072018D" w:rsidP="00925E03">
            <w:pPr>
              <w:widowControl w:val="0"/>
              <w:tabs>
                <w:tab w:val="left" w:pos="566"/>
              </w:tabs>
              <w:jc w:val="both"/>
            </w:pPr>
            <w:r w:rsidRPr="00002DF4">
              <w:rPr>
                <w:sz w:val="22"/>
                <w:szCs w:val="22"/>
              </w:rPr>
              <w:t>16.001</w:t>
            </w:r>
          </w:p>
        </w:tc>
        <w:tc>
          <w:tcPr>
            <w:tcW w:w="1985" w:type="dxa"/>
          </w:tcPr>
          <w:p w:rsidR="0072018D" w:rsidRPr="00002DF4" w:rsidRDefault="0072018D" w:rsidP="00925E03">
            <w:pPr>
              <w:widowControl w:val="0"/>
              <w:tabs>
                <w:tab w:val="left" w:pos="566"/>
              </w:tabs>
              <w:jc w:val="both"/>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 </w:t>
            </w:r>
          </w:p>
        </w:tc>
        <w:tc>
          <w:tcPr>
            <w:tcW w:w="850" w:type="dxa"/>
            <w:vAlign w:val="center"/>
          </w:tcPr>
          <w:p w:rsidR="0072018D" w:rsidRPr="00002DF4" w:rsidRDefault="0072018D" w:rsidP="00925E03">
            <w:pPr>
              <w:widowControl w:val="0"/>
              <w:tabs>
                <w:tab w:val="left" w:pos="566"/>
              </w:tabs>
              <w:jc w:val="right"/>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2</w:t>
            </w:r>
          </w:p>
        </w:tc>
        <w:tc>
          <w:tcPr>
            <w:tcW w:w="675" w:type="dxa"/>
          </w:tcPr>
          <w:p w:rsidR="0072018D" w:rsidRPr="00002DF4" w:rsidRDefault="0072018D" w:rsidP="00925E03">
            <w:pPr>
              <w:widowControl w:val="0"/>
              <w:tabs>
                <w:tab w:val="left" w:pos="566"/>
              </w:tabs>
              <w:jc w:val="both"/>
            </w:pPr>
            <w:r w:rsidRPr="00002DF4">
              <w:rPr>
                <w:sz w:val="22"/>
                <w:szCs w:val="22"/>
              </w:rPr>
              <w:t>16.002</w:t>
            </w:r>
          </w:p>
        </w:tc>
        <w:tc>
          <w:tcPr>
            <w:tcW w:w="1985" w:type="dxa"/>
          </w:tcPr>
          <w:p w:rsidR="0072018D" w:rsidRPr="00002DF4" w:rsidRDefault="0072018D" w:rsidP="00925E03">
            <w:pPr>
              <w:widowControl w:val="0"/>
              <w:tabs>
                <w:tab w:val="left" w:pos="566"/>
              </w:tabs>
              <w:jc w:val="both"/>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3</w:t>
            </w:r>
          </w:p>
        </w:tc>
        <w:tc>
          <w:tcPr>
            <w:tcW w:w="675" w:type="dxa"/>
          </w:tcPr>
          <w:p w:rsidR="0072018D" w:rsidRPr="00002DF4" w:rsidRDefault="0072018D" w:rsidP="00925E03">
            <w:pPr>
              <w:widowControl w:val="0"/>
              <w:tabs>
                <w:tab w:val="left" w:pos="566"/>
              </w:tabs>
              <w:jc w:val="both"/>
            </w:pPr>
            <w:r w:rsidRPr="00002DF4">
              <w:rPr>
                <w:sz w:val="22"/>
                <w:szCs w:val="22"/>
              </w:rPr>
              <w:t>16.003</w:t>
            </w:r>
          </w:p>
        </w:tc>
        <w:tc>
          <w:tcPr>
            <w:tcW w:w="1985" w:type="dxa"/>
          </w:tcPr>
          <w:p w:rsidR="0072018D" w:rsidRPr="00002DF4" w:rsidRDefault="0072018D" w:rsidP="00925E03">
            <w:pPr>
              <w:widowControl w:val="0"/>
              <w:tabs>
                <w:tab w:val="left" w:pos="566"/>
              </w:tabs>
              <w:jc w:val="both"/>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pPr>
            <w:r w:rsidRPr="00002DF4">
              <w:rPr>
                <w:sz w:val="22"/>
                <w:szCs w:val="22"/>
              </w:rPr>
              <w:t>…</w:t>
            </w:r>
          </w:p>
        </w:tc>
        <w:tc>
          <w:tcPr>
            <w:tcW w:w="675" w:type="dxa"/>
          </w:tcPr>
          <w:p w:rsidR="0072018D" w:rsidRPr="00002DF4" w:rsidRDefault="0072018D" w:rsidP="00925E03">
            <w:pPr>
              <w:widowControl w:val="0"/>
              <w:tabs>
                <w:tab w:val="left" w:pos="566"/>
              </w:tabs>
              <w:jc w:val="both"/>
            </w:pPr>
            <w:r w:rsidRPr="00002DF4">
              <w:rPr>
                <w:sz w:val="22"/>
                <w:szCs w:val="22"/>
              </w:rPr>
              <w:t>…</w:t>
            </w:r>
          </w:p>
        </w:tc>
        <w:tc>
          <w:tcPr>
            <w:tcW w:w="1985" w:type="dxa"/>
          </w:tcPr>
          <w:p w:rsidR="0072018D" w:rsidRPr="00002DF4" w:rsidRDefault="0072018D" w:rsidP="00925E03">
            <w:pPr>
              <w:widowControl w:val="0"/>
              <w:tabs>
                <w:tab w:val="left" w:pos="566"/>
              </w:tabs>
              <w:jc w:val="both"/>
            </w:pPr>
            <w:r w:rsidRPr="00002DF4">
              <w:rPr>
                <w:sz w:val="22"/>
                <w:szCs w:val="22"/>
              </w:rPr>
              <w:t>…</w:t>
            </w:r>
          </w:p>
        </w:tc>
        <w:tc>
          <w:tcPr>
            <w:tcW w:w="2410" w:type="dxa"/>
          </w:tcPr>
          <w:p w:rsidR="0072018D" w:rsidRPr="00002DF4" w:rsidRDefault="0072018D" w:rsidP="00925E03">
            <w:pPr>
              <w:widowControl w:val="0"/>
              <w:tabs>
                <w:tab w:val="left" w:pos="566"/>
              </w:tabs>
              <w:jc w:val="both"/>
            </w:pPr>
            <w:r w:rsidRPr="00002DF4">
              <w:rPr>
                <w:sz w:val="22"/>
                <w:szCs w:val="22"/>
              </w:rPr>
              <w:t>…</w:t>
            </w:r>
          </w:p>
        </w:tc>
        <w:tc>
          <w:tcPr>
            <w:tcW w:w="850" w:type="dxa"/>
          </w:tcPr>
          <w:p w:rsidR="0072018D" w:rsidRPr="00002DF4" w:rsidRDefault="0072018D" w:rsidP="00925E03">
            <w:pPr>
              <w:widowControl w:val="0"/>
              <w:tabs>
                <w:tab w:val="left" w:pos="566"/>
              </w:tabs>
              <w:jc w:val="both"/>
            </w:pPr>
          </w:p>
        </w:tc>
        <w:tc>
          <w:tcPr>
            <w:tcW w:w="798" w:type="dxa"/>
          </w:tcPr>
          <w:p w:rsidR="0072018D" w:rsidRPr="00002DF4" w:rsidRDefault="0072018D" w:rsidP="00925E03">
            <w:pPr>
              <w:widowControl w:val="0"/>
              <w:tabs>
                <w:tab w:val="left" w:pos="566"/>
              </w:tabs>
              <w:jc w:val="both"/>
            </w:pPr>
          </w:p>
        </w:tc>
        <w:tc>
          <w:tcPr>
            <w:tcW w:w="980" w:type="dxa"/>
          </w:tcPr>
          <w:p w:rsidR="0072018D" w:rsidRPr="00002DF4" w:rsidRDefault="0072018D" w:rsidP="00925E03">
            <w:pPr>
              <w:widowControl w:val="0"/>
              <w:tabs>
                <w:tab w:val="left" w:pos="566"/>
              </w:tabs>
              <w:jc w:val="both"/>
            </w:pPr>
          </w:p>
        </w:tc>
        <w:tc>
          <w:tcPr>
            <w:tcW w:w="1023" w:type="dxa"/>
          </w:tcPr>
          <w:p w:rsidR="0072018D" w:rsidRPr="00002DF4" w:rsidRDefault="0072018D" w:rsidP="00925E03">
            <w:pPr>
              <w:widowControl w:val="0"/>
              <w:tabs>
                <w:tab w:val="left" w:pos="566"/>
              </w:tabs>
              <w:jc w:val="both"/>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2949C5" w:rsidRPr="00002DF4">
        <w:rPr>
          <w:b/>
          <w:sz w:val="22"/>
          <w:szCs w:val="22"/>
          <w:lang w:eastAsia="en-US"/>
        </w:rPr>
        <w:t xml:space="preserve">(Değişik: </w:t>
      </w:r>
      <w:proofErr w:type="gramStart"/>
      <w:r w:rsidR="008A5283" w:rsidRPr="00002DF4">
        <w:rPr>
          <w:b/>
          <w:sz w:val="22"/>
          <w:szCs w:val="22"/>
        </w:rPr>
        <w:t>07/06/2014</w:t>
      </w:r>
      <w:proofErr w:type="gramEnd"/>
      <w:r w:rsidR="008A5283" w:rsidRPr="00002DF4">
        <w:rPr>
          <w:b/>
          <w:sz w:val="22"/>
          <w:szCs w:val="22"/>
        </w:rPr>
        <w:t>-29023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180D6A" w:rsidRPr="00002DF4">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002DF4" w:rsidRDefault="0072018D" w:rsidP="0072018D">
      <w:pPr>
        <w:widowControl w:val="0"/>
        <w:spacing w:after="120"/>
        <w:jc w:val="both"/>
        <w:rPr>
          <w:sz w:val="22"/>
          <w:szCs w:val="22"/>
        </w:rPr>
      </w:pPr>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w:t>
      </w:r>
      <w:r w:rsidRPr="00002DF4">
        <w:rPr>
          <w:sz w:val="22"/>
          <w:szCs w:val="22"/>
        </w:rPr>
        <w:lastRenderedPageBreak/>
        <w:t>bulunması durumunda, analiz girdilerine ait fiyatlar esas alınarak, hesaplama hatası ihale komisyonu tarafından re’sen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16 md.)</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26.</w:t>
      </w:r>
      <w:r w:rsidR="0093518F" w:rsidRPr="00002DF4">
        <w:rPr>
          <w:b/>
          <w:sz w:val="22"/>
          <w:szCs w:val="22"/>
          <w:lang w:eastAsia="en-US"/>
        </w:rPr>
        <w:t>md.)</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t>a) Yapım yönteminin ekonomik olması,</w:t>
      </w:r>
    </w:p>
    <w:p w:rsidR="0072018D" w:rsidRPr="00002DF4" w:rsidRDefault="0072018D" w:rsidP="0072018D">
      <w:pPr>
        <w:widowControl w:val="0"/>
        <w:spacing w:after="120"/>
        <w:jc w:val="both"/>
        <w:rPr>
          <w:sz w:val="22"/>
          <w:szCs w:val="22"/>
        </w:rPr>
      </w:pPr>
      <w:r w:rsidRPr="00002DF4">
        <w:rPr>
          <w:bCs/>
          <w:sz w:val="22"/>
          <w:szCs w:val="22"/>
        </w:rPr>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proofErr w:type="gramStart"/>
      <w:r w:rsidRPr="00002DF4">
        <w:rPr>
          <w:sz w:val="22"/>
          <w:szCs w:val="22"/>
        </w:rPr>
        <w:t>gibi</w:t>
      </w:r>
      <w:proofErr w:type="gramEnd"/>
      <w:r w:rsidRPr="00002DF4">
        <w:rPr>
          <w:sz w:val="22"/>
          <w:szCs w:val="22"/>
        </w:rPr>
        <w:t xml:space="preserve">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 xml:space="preserve">-29023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28.</w:t>
      </w:r>
      <w:r w:rsidR="005D5F9F" w:rsidRPr="00002DF4">
        <w:rPr>
          <w:b/>
          <w:sz w:val="22"/>
          <w:szCs w:val="22"/>
          <w:lang w:eastAsia="en-US"/>
        </w:rPr>
        <w:t>md.)</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002DF4" w:rsidRDefault="00600524" w:rsidP="00660F8F">
      <w:pPr>
        <w:jc w:val="both"/>
        <w:rPr>
          <w:sz w:val="22"/>
          <w:szCs w:val="22"/>
        </w:rPr>
      </w:pPr>
      <w:r w:rsidRPr="00002DF4">
        <w:rPr>
          <w:b/>
          <w:sz w:val="22"/>
          <w:szCs w:val="22"/>
        </w:rPr>
        <w:t>45.1.13.</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Pr="00002DF4">
        <w:rPr>
          <w:b/>
          <w:sz w:val="22"/>
          <w:szCs w:val="22"/>
          <w:lang w:eastAsia="en-US"/>
        </w:rPr>
        <w:t>md</w:t>
      </w:r>
      <w:proofErr w:type="gramStart"/>
      <w:r w:rsidRPr="00002DF4">
        <w:rPr>
          <w:b/>
          <w:sz w:val="22"/>
          <w:szCs w:val="22"/>
          <w:lang w:eastAsia="en-US"/>
        </w:rPr>
        <w:t>.;</w:t>
      </w:r>
      <w:proofErr w:type="gramEnd"/>
      <w:r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29.</w:t>
      </w:r>
      <w:r w:rsidRPr="00002DF4">
        <w:rPr>
          <w:b/>
          <w:sz w:val="22"/>
          <w:szCs w:val="22"/>
          <w:lang w:eastAsia="en-US"/>
        </w:rPr>
        <w:t xml:space="preserve">md.)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a</w:t>
      </w:r>
      <w:proofErr w:type="gramEnd"/>
      <w:r w:rsidRPr="00002DF4">
        <w:rPr>
          <w:sz w:val="22"/>
          <w:szCs w:val="22"/>
        </w:rPr>
        <w:t>.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b</w:t>
      </w:r>
      <w:proofErr w:type="gramEnd"/>
      <w:r w:rsidRPr="00002DF4">
        <w:rPr>
          <w:sz w:val="22"/>
          <w:szCs w:val="22"/>
        </w:rPr>
        <w:t>.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c</w:t>
      </w:r>
      <w:proofErr w:type="gramEnd"/>
      <w:r w:rsidRPr="00002DF4">
        <w:rPr>
          <w:sz w:val="22"/>
          <w:szCs w:val="22"/>
        </w:rPr>
        <w:t>.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ç</w:t>
      </w:r>
      <w:proofErr w:type="gramEnd"/>
      <w:r w:rsidRPr="00002DF4">
        <w:rPr>
          <w:sz w:val="22"/>
          <w:szCs w:val="22"/>
        </w:rPr>
        <w:t xml:space="preserve">.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d</w:t>
      </w:r>
      <w:proofErr w:type="gramEnd"/>
      <w:r w:rsidRPr="00002DF4">
        <w:rPr>
          <w:sz w:val="22"/>
          <w:szCs w:val="22"/>
        </w:rPr>
        <w:t xml:space="preserve">.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e</w:t>
      </w:r>
      <w:proofErr w:type="gramEnd"/>
      <w:r w:rsidRPr="00002DF4">
        <w:rPr>
          <w:sz w:val="22"/>
          <w:szCs w:val="22"/>
        </w:rPr>
        <w:t xml:space="preserve">. Stoğunda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f</w:t>
      </w:r>
      <w:proofErr w:type="gramEnd"/>
      <w:r w:rsidRPr="00002DF4">
        <w:rPr>
          <w:sz w:val="22"/>
          <w:szCs w:val="22"/>
        </w:rPr>
        <w:t>. İdarece istenmesi durumunda yardımcı analizler v.b. 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r w:rsidRPr="00002DF4">
        <w:rPr>
          <w:sz w:val="22"/>
          <w:szCs w:val="22"/>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w:t>
      </w:r>
      <w:r w:rsidRPr="00002DF4">
        <w:rPr>
          <w:sz w:val="22"/>
          <w:szCs w:val="22"/>
        </w:rPr>
        <w:lastRenderedPageBreak/>
        <w:t>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D99"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002DF4">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31</w:t>
      </w:r>
      <w:r w:rsidR="00F10FBB" w:rsidRPr="00002DF4">
        <w:rPr>
          <w:b/>
          <w:sz w:val="22"/>
          <w:szCs w:val="22"/>
          <w:lang w:eastAsia="en-US"/>
        </w:rPr>
        <w:t>. md.)</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İsteklinin, kamu kurum ve kuruluşları tarafından sunulanmal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w:t>
      </w:r>
      <w:r w:rsidRPr="00002DF4">
        <w:rPr>
          <w:sz w:val="22"/>
          <w:szCs w:val="22"/>
        </w:rPr>
        <w:lastRenderedPageBreak/>
        <w:t xml:space="preserve">yeterlidir. </w:t>
      </w:r>
      <w:r w:rsidR="00400035" w:rsidRPr="00002DF4">
        <w:rPr>
          <w:b/>
          <w:sz w:val="22"/>
          <w:szCs w:val="22"/>
        </w:rPr>
        <w:t xml:space="preserve">(Mülga ibare: </w:t>
      </w:r>
      <w:proofErr w:type="gramStart"/>
      <w:r w:rsidR="00400035" w:rsidRPr="00002DF4">
        <w:rPr>
          <w:b/>
          <w:sz w:val="22"/>
          <w:szCs w:val="22"/>
        </w:rPr>
        <w:t>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2018</w:t>
      </w:r>
      <w:proofErr w:type="gramEnd"/>
      <w:r w:rsidR="00400035" w:rsidRPr="00002DF4">
        <w:rPr>
          <w:b/>
          <w:sz w:val="22"/>
          <w:szCs w:val="22"/>
        </w:rPr>
        <w:t xml:space="preserve">-30324 R.G./4. md.).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md.) </w:t>
      </w:r>
      <w:r w:rsidR="007B03AF" w:rsidRPr="00002DF4">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002DF4">
        <w:rPr>
          <w:sz w:val="22"/>
          <w:szCs w:val="22"/>
        </w:rPr>
        <w:t>EK.O</w:t>
      </w:r>
      <w:proofErr w:type="gramEnd"/>
      <w:r w:rsidR="007B03AF" w:rsidRPr="00002DF4">
        <w:rPr>
          <w:sz w:val="22"/>
          <w:szCs w:val="22"/>
        </w:rPr>
        <w:t xml:space="preserve">.7)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002DF4">
        <w:rPr>
          <w:rFonts w:eastAsia="ヒラギノ明朝 Pro W3"/>
          <w:b/>
          <w:sz w:val="22"/>
          <w:szCs w:val="22"/>
        </w:rPr>
        <w:t>(Ek ibare:</w:t>
      </w:r>
      <w:r w:rsidR="00303911"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w:t>
      </w:r>
      <w:r w:rsidR="00AE0689" w:rsidRPr="006208EC">
        <w:rPr>
          <w:b/>
          <w:sz w:val="22"/>
          <w:szCs w:val="22"/>
        </w:rPr>
        <w:t>md</w:t>
      </w:r>
      <w:proofErr w:type="gramStart"/>
      <w:r w:rsidR="00AE0689" w:rsidRPr="006208EC">
        <w:rPr>
          <w:b/>
          <w:sz w:val="22"/>
          <w:szCs w:val="22"/>
        </w:rPr>
        <w:t>.</w:t>
      </w:r>
      <w:r w:rsidR="002A5BAC" w:rsidRPr="006208EC">
        <w:rPr>
          <w:b/>
          <w:sz w:val="22"/>
          <w:szCs w:val="22"/>
        </w:rPr>
        <w:t>;</w:t>
      </w:r>
      <w:proofErr w:type="gramEnd"/>
      <w:r w:rsidR="006208EC" w:rsidRPr="006208EC">
        <w:rPr>
          <w:rFonts w:eastAsia="Calibri"/>
          <w:b/>
          <w:bCs/>
          <w:sz w:val="22"/>
          <w:szCs w:val="22"/>
          <w:lang w:eastAsia="en-US"/>
        </w:rPr>
        <w:t>m</w:t>
      </w:r>
      <w:r w:rsidR="002A5BAC" w:rsidRPr="006208EC">
        <w:rPr>
          <w:rFonts w:eastAsia="Calibri"/>
          <w:b/>
          <w:bCs/>
          <w:sz w:val="22"/>
          <w:szCs w:val="22"/>
          <w:lang w:eastAsia="en-US"/>
        </w:rPr>
        <w:t>ülga ibare:13.06.2019-30800 R.G/11.md.</w:t>
      </w:r>
      <w:r w:rsidR="006208EC" w:rsidRPr="006208EC">
        <w:rPr>
          <w:rFonts w:eastAsia="Calibri"/>
          <w:b/>
          <w:bCs/>
          <w:sz w:val="22"/>
          <w:szCs w:val="22"/>
          <w:lang w:eastAsia="en-US"/>
        </w:rPr>
        <w:t>,</w:t>
      </w:r>
      <w:r w:rsidR="002A5BAC" w:rsidRPr="006208EC">
        <w:rPr>
          <w:rFonts w:eastAsia="Calibri"/>
          <w:b/>
          <w:bCs/>
          <w:sz w:val="22"/>
          <w:szCs w:val="22"/>
          <w:lang w:eastAsia="en-US"/>
        </w:rPr>
        <w:t xml:space="preserve"> yürürlük:23.06.2019)</w:t>
      </w:r>
      <w:r w:rsidR="00AE0689" w:rsidRPr="006208EC">
        <w:rPr>
          <w:b/>
          <w:sz w:val="22"/>
          <w:szCs w:val="22"/>
        </w:rPr>
        <w:t xml:space="preserve">) </w:t>
      </w:r>
      <w:r w:rsidRPr="006208EC">
        <w:rPr>
          <w:sz w:val="22"/>
          <w:szCs w:val="22"/>
        </w:rPr>
        <w:t>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 xml:space="preserve">Kaşeleme işlemi bu Tebliğin </w:t>
      </w:r>
      <w:proofErr w:type="gramStart"/>
      <w:r w:rsidRPr="00002DF4">
        <w:rPr>
          <w:sz w:val="22"/>
          <w:szCs w:val="22"/>
        </w:rPr>
        <w:t>8.4</w:t>
      </w:r>
      <w:proofErr w:type="gramEnd"/>
      <w:r w:rsidRPr="00002DF4">
        <w:rPr>
          <w:sz w:val="22"/>
          <w:szCs w:val="22"/>
        </w:rPr>
        <w:t xml:space="preserve">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Pr="00002DF4">
        <w:rPr>
          <w:b/>
          <w:sz w:val="22"/>
          <w:szCs w:val="22"/>
          <w:lang w:eastAsia="en-US"/>
        </w:rPr>
        <w:t xml:space="preserve">(Değişik: </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34</w:t>
      </w:r>
      <w:r w:rsidRPr="00002DF4">
        <w:rPr>
          <w:b/>
          <w:sz w:val="22"/>
          <w:szCs w:val="22"/>
          <w:lang w:eastAsia="en-US"/>
        </w:rPr>
        <w:t xml:space="preserve">. md.)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Pr="00002DF4">
        <w:rPr>
          <w:b/>
          <w:sz w:val="22"/>
          <w:szCs w:val="22"/>
          <w:lang w:eastAsia="en-US"/>
        </w:rPr>
        <w:t xml:space="preserve">(Değişik: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35</w:t>
      </w:r>
      <w:r w:rsidRPr="00002DF4">
        <w:rPr>
          <w:b/>
          <w:sz w:val="22"/>
          <w:szCs w:val="22"/>
          <w:lang w:eastAsia="en-US"/>
        </w:rPr>
        <w:t xml:space="preserve">. md.) </w:t>
      </w:r>
      <w:r w:rsidR="00642DE8" w:rsidRPr="00002DF4">
        <w:rPr>
          <w:sz w:val="22"/>
          <w:szCs w:val="22"/>
        </w:rPr>
        <w:t xml:space="preserve">Ek-O.5, Ek-O.6, Ek-O.7 ve Ek-O.8 numaralı tutanakların son veya bir önceki geçici vergi beyanname dönemine ilişkin olarak düzenlenmesi </w:t>
      </w:r>
      <w:r w:rsidR="00642DE8" w:rsidRPr="00002DF4">
        <w:rPr>
          <w:sz w:val="22"/>
          <w:szCs w:val="22"/>
        </w:rPr>
        <w:lastRenderedPageBreak/>
        <w:t>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36</w:t>
      </w:r>
      <w:r w:rsidR="00DD395D" w:rsidRPr="00002DF4">
        <w:rPr>
          <w:b/>
          <w:sz w:val="22"/>
          <w:szCs w:val="22"/>
          <w:lang w:eastAsia="en-US"/>
        </w:rPr>
        <w:t>. md.)</w:t>
      </w:r>
    </w:p>
    <w:p w:rsidR="003C358C" w:rsidRPr="00002DF4" w:rsidRDefault="0072018D" w:rsidP="0072018D">
      <w:pPr>
        <w:widowControl w:val="0"/>
        <w:spacing w:after="120"/>
        <w:jc w:val="both"/>
        <w:rPr>
          <w:sz w:val="22"/>
          <w:szCs w:val="22"/>
        </w:rPr>
      </w:pPr>
      <w:r w:rsidRPr="00002DF4">
        <w:rPr>
          <w:b/>
          <w:sz w:val="22"/>
          <w:szCs w:val="22"/>
        </w:rPr>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5B1E56" w:rsidRDefault="003C358C" w:rsidP="0072018D">
      <w:pPr>
        <w:widowControl w:val="0"/>
        <w:spacing w:after="120"/>
        <w:jc w:val="both"/>
        <w:rPr>
          <w:sz w:val="22"/>
          <w:szCs w:val="22"/>
        </w:rPr>
      </w:pPr>
      <w:r w:rsidRPr="00002DF4">
        <w:rPr>
          <w:b/>
          <w:sz w:val="22"/>
          <w:szCs w:val="22"/>
        </w:rPr>
        <w:t xml:space="preserve">45.1.13.14.(Ek madde: </w:t>
      </w:r>
      <w:proofErr w:type="gramStart"/>
      <w:r w:rsidRPr="00002DF4">
        <w:rPr>
          <w:b/>
          <w:sz w:val="22"/>
          <w:szCs w:val="22"/>
        </w:rPr>
        <w:t>25/01/2017</w:t>
      </w:r>
      <w:proofErr w:type="gramEnd"/>
      <w:r w:rsidRPr="00002DF4">
        <w:rPr>
          <w:b/>
          <w:sz w:val="22"/>
          <w:szCs w:val="22"/>
        </w:rPr>
        <w:t xml:space="preserve">-29959 R.G./7. md.) </w:t>
      </w:r>
      <w:r w:rsidRPr="00002DF4">
        <w:rPr>
          <w:sz w:val="22"/>
          <w:szCs w:val="22"/>
        </w:rPr>
        <w:t>İstekliler tarafından akaryakıt girdisine ilişkin olarak EPDK tarafından il bazında günlük yayımlanan akaryakıt fiyatlarının</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2018-30324 R.G./5. md.)</w:t>
      </w:r>
      <w:r w:rsidR="0000461F" w:rsidRPr="00002DF4">
        <w:rPr>
          <w:sz w:val="22"/>
          <w:szCs w:val="22"/>
        </w:rPr>
        <w:t xml:space="preserve"> % 90’ının</w:t>
      </w:r>
      <w:r w:rsidRPr="00002DF4">
        <w:rPr>
          <w:sz w:val="22"/>
          <w:szCs w:val="22"/>
        </w:rPr>
        <w:t xml:space="preserve"> altında sunulan açıklamalar geçerli kabul edilmeyecektir.</w:t>
      </w:r>
      <w:r w:rsidR="005B1E56" w:rsidRPr="005B1E56">
        <w:rPr>
          <w:b/>
          <w:sz w:val="22"/>
          <w:szCs w:val="22"/>
        </w:rPr>
        <w:t>(</w:t>
      </w:r>
      <w:r w:rsidR="005B1E56">
        <w:rPr>
          <w:b/>
          <w:sz w:val="22"/>
          <w:szCs w:val="22"/>
        </w:rPr>
        <w:t>Ek cümle</w:t>
      </w:r>
      <w:r w:rsidR="005B1E56" w:rsidRPr="005B1E56">
        <w:rPr>
          <w:b/>
          <w:sz w:val="22"/>
          <w:szCs w:val="22"/>
        </w:rPr>
        <w:t>: 16/03/2019-30716 R.G./1</w:t>
      </w:r>
      <w:r w:rsidR="005B1E56">
        <w:rPr>
          <w:b/>
          <w:sz w:val="22"/>
          <w:szCs w:val="22"/>
        </w:rPr>
        <w:t>5</w:t>
      </w:r>
      <w:r w:rsidR="005B1E56" w:rsidRPr="005B1E56">
        <w:rPr>
          <w:b/>
          <w:sz w:val="22"/>
          <w:szCs w:val="22"/>
        </w:rPr>
        <w:t>. md.)</w:t>
      </w:r>
      <w:r w:rsidR="005B1E56" w:rsidRPr="00BB0B04">
        <w:rPr>
          <w:sz w:val="22"/>
          <w:szCs w:val="22"/>
        </w:rPr>
        <w:t>Motorin veya benzine yönelik olarak öngörülen tutarın TL/lt cinsinden hesaplanmasında Enerji Piyasası Düzenleme Kurumunun ilgili düzenlemeleri dikkate alınacaktır.</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37</w:t>
      </w:r>
      <w:r w:rsidR="000F4745" w:rsidRPr="00002DF4">
        <w:rPr>
          <w:b/>
          <w:sz w:val="22"/>
          <w:szCs w:val="22"/>
          <w:lang w:eastAsia="en-US"/>
        </w:rPr>
        <w:t>. md.)</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 xml:space="preserve">(Mülga madde: </w:t>
      </w:r>
      <w:proofErr w:type="gramStart"/>
      <w:r w:rsidR="003C358C" w:rsidRPr="00002DF4">
        <w:rPr>
          <w:b/>
          <w:sz w:val="22"/>
          <w:szCs w:val="22"/>
        </w:rPr>
        <w:t>25/01/2017</w:t>
      </w:r>
      <w:proofErr w:type="gramEnd"/>
      <w:r w:rsidR="003C358C" w:rsidRPr="00002DF4">
        <w:rPr>
          <w:b/>
          <w:sz w:val="22"/>
          <w:szCs w:val="22"/>
        </w:rPr>
        <w:t>-29959 R.G./7. md.)</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800-6.</w:t>
      </w:r>
      <w:proofErr w:type="gramStart"/>
      <w:r w:rsidR="00925E03" w:rsidRPr="00002DF4">
        <w:rPr>
          <w:b/>
          <w:sz w:val="22"/>
          <w:szCs w:val="22"/>
        </w:rPr>
        <w:t xml:space="preserve">m.  </w:t>
      </w:r>
      <w:r w:rsidR="00925E03" w:rsidRPr="00002DF4">
        <w:rPr>
          <w:b/>
          <w:sz w:val="22"/>
          <w:szCs w:val="22"/>
          <w:lang w:eastAsia="en-US"/>
        </w:rPr>
        <w:t>R</w:t>
      </w:r>
      <w:proofErr w:type="gramEnd"/>
      <w:r w:rsidR="00925E03" w:rsidRPr="00002DF4">
        <w:rPr>
          <w:b/>
          <w:sz w:val="22"/>
          <w:szCs w:val="22"/>
          <w:lang w:eastAsia="en-US"/>
        </w:rPr>
        <w:t>.G./ 2 md.)</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2</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3</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4</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5</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6</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7</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8</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9</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10</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14</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15</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16</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17</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 xml:space="preserve">Geçerli 10 teklifin aritmetik ortalaması alınır. (1 nolu teklif yaklaşık maliyetin % 40’ından düşük, 12 nolu teklif yaklaşık maliyetin % 120’sinden yüksek olduğundan ortalama hesabına </w:t>
      </w:r>
      <w:proofErr w:type="gramStart"/>
      <w:r w:rsidRPr="00002DF4">
        <w:rPr>
          <w:sz w:val="22"/>
          <w:szCs w:val="22"/>
        </w:rPr>
        <w:t>dahil</w:t>
      </w:r>
      <w:proofErr w:type="gramEnd"/>
      <w:r w:rsidRPr="00002DF4">
        <w:rPr>
          <w:sz w:val="22"/>
          <w:szCs w:val="22"/>
        </w:rPr>
        <w:t xml:space="preserve">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
    <w:p w:rsidR="0072018D" w:rsidRPr="00002DF4" w:rsidRDefault="0072018D" w:rsidP="0072018D">
      <w:pPr>
        <w:widowControl w:val="0"/>
        <w:jc w:val="both"/>
        <w:rPr>
          <w:sz w:val="22"/>
          <w:szCs w:val="22"/>
        </w:rPr>
      </w:pPr>
      <w:r w:rsidRPr="00002DF4">
        <w:rPr>
          <w:sz w:val="22"/>
          <w:szCs w:val="22"/>
        </w:rPr>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w:t>
      </w:r>
      <w:proofErr w:type="gramStart"/>
      <w:r w:rsidRPr="00002DF4">
        <w:rPr>
          <w:sz w:val="22"/>
          <w:szCs w:val="22"/>
        </w:rPr>
        <w:t>aralığındaki</w:t>
      </w:r>
      <w:proofErr w:type="gramEnd"/>
      <w:r w:rsidRPr="00002DF4">
        <w:rPr>
          <w:sz w:val="22"/>
          <w:szCs w:val="22"/>
        </w:rPr>
        <w:t xml:space="preserve"> tekliflerin aritmetik ortalaması hesaplanır. (2 ve 11 nolu teklifler standart sapma aralığının dışında kaldığından ikinci ortalama hesabına </w:t>
      </w:r>
      <w:proofErr w:type="gramStart"/>
      <w:r w:rsidRPr="00002DF4">
        <w:rPr>
          <w:sz w:val="22"/>
          <w:szCs w:val="22"/>
        </w:rPr>
        <w:t>dahil</w:t>
      </w:r>
      <w:proofErr w:type="gramEnd"/>
      <w:r w:rsidRPr="00002DF4">
        <w:rPr>
          <w:sz w:val="22"/>
          <w:szCs w:val="22"/>
        </w:rPr>
        <w:t xml:space="preserve">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002DF4" w:rsidTr="00925E03">
        <w:tc>
          <w:tcPr>
            <w:tcW w:w="1422" w:type="dxa"/>
          </w:tcPr>
          <w:p w:rsidR="0072018D" w:rsidRPr="00002DF4" w:rsidRDefault="0072018D" w:rsidP="00925E03">
            <w:pPr>
              <w:widowControl w:val="0"/>
              <w:jc w:val="both"/>
            </w:pPr>
            <w:r w:rsidRPr="00002DF4">
              <w:rPr>
                <w:sz w:val="22"/>
                <w:szCs w:val="22"/>
              </w:rPr>
              <w:t>Teklif 1</w:t>
            </w:r>
          </w:p>
        </w:tc>
        <w:tc>
          <w:tcPr>
            <w:tcW w:w="1710"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pPr>
            <w:r w:rsidRPr="00002DF4">
              <w:rPr>
                <w:sz w:val="22"/>
                <w:szCs w:val="22"/>
              </w:rPr>
              <w:t>Teklif 2</w:t>
            </w:r>
          </w:p>
        </w:tc>
        <w:tc>
          <w:tcPr>
            <w:tcW w:w="1710"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3</w:t>
            </w:r>
          </w:p>
        </w:tc>
        <w:tc>
          <w:tcPr>
            <w:tcW w:w="1710"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4</w:t>
            </w:r>
          </w:p>
        </w:tc>
        <w:tc>
          <w:tcPr>
            <w:tcW w:w="1710" w:type="dxa"/>
            <w:vAlign w:val="center"/>
          </w:tcPr>
          <w:p w:rsidR="0072018D" w:rsidRPr="00002DF4" w:rsidRDefault="0072018D" w:rsidP="00925E03">
            <w:pPr>
              <w:widowControl w:val="0"/>
              <w:jc w:val="right"/>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002DF4" w:rsidRDefault="0072018D" w:rsidP="0072018D">
      <w:pPr>
        <w:widowControl w:val="0"/>
        <w:spacing w:after="120"/>
        <w:jc w:val="both"/>
        <w:rPr>
          <w:sz w:val="22"/>
          <w:szCs w:val="22"/>
        </w:rPr>
      </w:pPr>
      <w:r w:rsidRPr="00002DF4">
        <w:rPr>
          <w:b/>
          <w:sz w:val="22"/>
          <w:szCs w:val="22"/>
        </w:rPr>
        <w:lastRenderedPageBreak/>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r w:rsidRPr="00002DF4">
        <w:rPr>
          <w:b/>
          <w:sz w:val="22"/>
          <w:szCs w:val="22"/>
        </w:rPr>
        <w:t>47.1.</w:t>
      </w:r>
      <w:r w:rsidRPr="00002DF4">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r w:rsidRPr="00002DF4">
        <w:rPr>
          <w:b/>
          <w:sz w:val="22"/>
          <w:szCs w:val="22"/>
        </w:rPr>
        <w:t>47.1.2. </w:t>
      </w:r>
      <w:r w:rsidRPr="00002DF4">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w:t>
      </w:r>
      <w:proofErr w:type="gramStart"/>
      <w:r w:rsidRPr="00002DF4">
        <w:rPr>
          <w:sz w:val="22"/>
          <w:szCs w:val="22"/>
        </w:rPr>
        <w:t>dahil</w:t>
      </w:r>
      <w:proofErr w:type="gramEnd"/>
      <w:r w:rsidRPr="00002DF4">
        <w:rPr>
          <w:sz w:val="22"/>
          <w:szCs w:val="22"/>
        </w:rPr>
        <w:t xml:space="preserve">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18 md.)</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002DF4" w:rsidRDefault="0072018D" w:rsidP="0072018D">
      <w:pPr>
        <w:widowControl w:val="0"/>
        <w:spacing w:after="120"/>
        <w:jc w:val="both"/>
        <w:rPr>
          <w:sz w:val="22"/>
          <w:szCs w:val="22"/>
        </w:rPr>
      </w:pPr>
      <w:r w:rsidRPr="00002DF4">
        <w:rPr>
          <w:b/>
          <w:bCs/>
          <w:sz w:val="22"/>
          <w:szCs w:val="22"/>
        </w:rPr>
        <w:t>48.2.</w:t>
      </w:r>
      <w:r w:rsidRPr="00002DF4">
        <w:rPr>
          <w:sz w:val="22"/>
          <w:szCs w:val="22"/>
        </w:rPr>
        <w:t xml:space="preserve"> Yapım işlerine ait tip sözleşmenin “Teknik personel, makine, teçhizat ve </w:t>
      </w:r>
      <w:proofErr w:type="gramStart"/>
      <w:r w:rsidRPr="00002DF4">
        <w:rPr>
          <w:sz w:val="22"/>
          <w:szCs w:val="22"/>
        </w:rPr>
        <w:t>ekipman</w:t>
      </w:r>
      <w:proofErr w:type="gramEnd"/>
      <w:r w:rsidRPr="00002DF4">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 xml:space="preserve">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w:t>
      </w:r>
      <w:r w:rsidRPr="00002DF4">
        <w:rPr>
          <w:sz w:val="22"/>
          <w:szCs w:val="22"/>
        </w:rPr>
        <w:lastRenderedPageBreak/>
        <w:t>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19 md.)</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t>51.1.</w:t>
      </w:r>
      <w:r w:rsidRPr="00002DF4">
        <w:rPr>
          <w:sz w:val="22"/>
          <w:szCs w:val="22"/>
        </w:rPr>
        <w:t> Yapım işlerine ilişkin tip sözleşmenin 9 uncu maddesindeki havanın fen noktasından çalışmaya uygun olmadığı günlerin tespitinde İdare; Bayındırlık ve İskan Bakanlığı’nın 07/07/1982 tarih ve B-01/</w:t>
      </w:r>
      <w:proofErr w:type="gramStart"/>
      <w:r w:rsidRPr="00002DF4">
        <w:rPr>
          <w:sz w:val="22"/>
          <w:szCs w:val="22"/>
        </w:rPr>
        <w:t>İh.İş</w:t>
      </w:r>
      <w:proofErr w:type="gramEnd"/>
      <w:r w:rsidRPr="00002DF4">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Pr="00002DF4">
        <w:rPr>
          <w:sz w:val="22"/>
          <w:szCs w:val="22"/>
        </w:rPr>
        <w:t xml:space="preserve">Yapım işlerine ait tip sözleşmenin </w:t>
      </w:r>
      <w:r w:rsidRPr="00002DF4">
        <w:rPr>
          <w:i/>
          <w:sz w:val="22"/>
          <w:szCs w:val="22"/>
        </w:rPr>
        <w:t>“İş kalemi miktarının değişmesi”</w:t>
      </w:r>
      <w:r w:rsidRPr="00002DF4">
        <w:rPr>
          <w:sz w:val="22"/>
          <w:szCs w:val="22"/>
        </w:rPr>
        <w:t xml:space="preserve"> başlıklı 29 uncu maddesine göre teklif birim fiyat sözleşmelerde iş kalemi miktarının değişmesi halinde;</w:t>
      </w:r>
      <w:r w:rsidRPr="00002DF4">
        <w:rPr>
          <w:b/>
          <w:sz w:val="22"/>
          <w:szCs w:val="22"/>
        </w:rPr>
        <w:t xml:space="preserve"> s</w:t>
      </w:r>
      <w:r w:rsidRPr="00002DF4">
        <w:rPr>
          <w:sz w:val="22"/>
          <w:szCs w:val="22"/>
        </w:rPr>
        <w:t xml:space="preserve">özleşme eki birim fiyat teklif cetvelinde yer alan her hangi bir iş kaleminin miktarında, işin devamı sırasında %20’yi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‘luk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t xml:space="preserve">R  =   </w:t>
      </w:r>
      <w:proofErr w:type="gramStart"/>
      <w:r w:rsidRPr="00002DF4">
        <w:rPr>
          <w:sz w:val="22"/>
          <w:szCs w:val="22"/>
        </w:rPr>
        <w:t>F  x</w:t>
      </w:r>
      <w:proofErr w:type="gramEnd"/>
      <w:r w:rsidRPr="00002DF4">
        <w:rPr>
          <w:sz w:val="22"/>
          <w:szCs w:val="22"/>
        </w:rPr>
        <w:t xml:space="preserve">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mt,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lastRenderedPageBreak/>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20 md.)</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t xml:space="preserve">53.1. </w:t>
      </w:r>
      <w:proofErr w:type="gramStart"/>
      <w:r w:rsidRPr="00002DF4">
        <w:rPr>
          <w:b/>
          <w:bCs/>
          <w:sz w:val="22"/>
          <w:szCs w:val="22"/>
        </w:rPr>
        <w:t>1/1/2003</w:t>
      </w:r>
      <w:proofErr w:type="gramEnd"/>
      <w:r w:rsidRPr="00002DF4">
        <w:rPr>
          <w:b/>
          <w:bCs/>
          <w:sz w:val="22"/>
          <w:szCs w:val="22"/>
        </w:rPr>
        <w:t xml:space="preserve"> tarihinden önce ihale edilmiş ve devam etmekte olan yapım işlerinde meydana 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işlerine ait bir sözleşmenin uygulanması sırasında keşif ve sözleşmede öngörülmeyen iş artışı veya eksilişi zorunlu hale gelirse, </w:t>
      </w:r>
      <w:proofErr w:type="gramStart"/>
      <w:r w:rsidRPr="00002DF4">
        <w:rPr>
          <w:i/>
          <w:iCs/>
          <w:sz w:val="22"/>
          <w:szCs w:val="22"/>
        </w:rPr>
        <w:t>müteahhit</w:t>
      </w:r>
      <w:proofErr w:type="gramEnd"/>
      <w:r w:rsidRPr="00002DF4">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002DF4">
        <w:rPr>
          <w:i/>
          <w:iCs/>
          <w:sz w:val="22"/>
          <w:szCs w:val="22"/>
        </w:rPr>
        <w:t>müteahhit</w:t>
      </w:r>
      <w:proofErr w:type="gramEnd"/>
      <w:r w:rsidRPr="00002DF4">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002DF4">
        <w:rPr>
          <w:i/>
          <w:iCs/>
          <w:sz w:val="22"/>
          <w:szCs w:val="22"/>
        </w:rPr>
        <w:t>müteahhit</w:t>
      </w:r>
      <w:proofErr w:type="gramEnd"/>
      <w:r w:rsidRPr="00002DF4">
        <w:rPr>
          <w:i/>
          <w:iCs/>
          <w:sz w:val="22"/>
          <w:szCs w:val="22"/>
        </w:rPr>
        <w:t xml:space="preserve">,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t>53.2.1.</w:t>
      </w:r>
      <w:r w:rsidRPr="00002DF4">
        <w:rPr>
          <w:sz w:val="22"/>
          <w:szCs w:val="22"/>
        </w:rPr>
        <w:t xml:space="preserve"> Ekonomik ve mali kapasite için yapılacak olan puanlamada ihalenin yapıldığı yıldan önceki yıla ilişkin olarak yönetmelikte belirtilen asgari yeterlik </w:t>
      </w:r>
      <w:proofErr w:type="gramStart"/>
      <w:r w:rsidRPr="00002DF4">
        <w:rPr>
          <w:sz w:val="22"/>
          <w:szCs w:val="22"/>
        </w:rPr>
        <w:t>kriterlerini</w:t>
      </w:r>
      <w:proofErr w:type="gramEnd"/>
      <w:r w:rsidRPr="00002DF4">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-28383 R.G./4. md.)</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 xml:space="preserve">Ek: </w:t>
      </w:r>
      <w:proofErr w:type="gramStart"/>
      <w:r w:rsidRPr="00002DF4">
        <w:rPr>
          <w:b/>
          <w:sz w:val="22"/>
          <w:szCs w:val="22"/>
          <w:lang w:eastAsia="en-US"/>
        </w:rPr>
        <w:t>23</w:t>
      </w:r>
      <w:r w:rsidRPr="00002DF4">
        <w:rPr>
          <w:b/>
          <w:sz w:val="22"/>
          <w:szCs w:val="22"/>
        </w:rPr>
        <w:t>/</w:t>
      </w:r>
      <w:r w:rsidRPr="00002DF4">
        <w:rPr>
          <w:b/>
          <w:sz w:val="22"/>
          <w:szCs w:val="22"/>
          <w:lang w:eastAsia="en-US"/>
        </w:rPr>
        <w:t>8/</w:t>
      </w:r>
      <w:r w:rsidRPr="00002DF4">
        <w:rPr>
          <w:b/>
          <w:sz w:val="22"/>
          <w:szCs w:val="22"/>
        </w:rPr>
        <w:t>2013</w:t>
      </w:r>
      <w:proofErr w:type="gramEnd"/>
      <w:r w:rsidR="00632DFB" w:rsidRPr="00002DF4">
        <w:rPr>
          <w:b/>
          <w:sz w:val="22"/>
          <w:szCs w:val="22"/>
          <w:lang w:eastAsia="en-US"/>
        </w:rPr>
        <w:t>-28744 R.G./</w:t>
      </w:r>
      <w:r w:rsidRPr="00002DF4">
        <w:rPr>
          <w:b/>
          <w:sz w:val="22"/>
          <w:szCs w:val="22"/>
          <w:lang w:eastAsia="en-US"/>
        </w:rPr>
        <w:t xml:space="preserve">2. md.)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53.3.1.</w:t>
      </w:r>
      <w:r w:rsidRPr="00002DF4">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w:t>
      </w:r>
      <w:r w:rsidRPr="00002DF4">
        <w:rPr>
          <w:rFonts w:eastAsia="ヒラギノ明朝 Pro W3"/>
          <w:sz w:val="22"/>
          <w:szCs w:val="22"/>
        </w:rPr>
        <w:lastRenderedPageBreak/>
        <w:t>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Pr="006208EC" w:rsidRDefault="00F71A85" w:rsidP="00F71A85">
      <w:pPr>
        <w:shd w:val="clear" w:color="auto" w:fill="FFFFFF"/>
        <w:spacing w:after="150"/>
        <w:jc w:val="both"/>
        <w:rPr>
          <w:sz w:val="22"/>
          <w:szCs w:val="22"/>
        </w:rPr>
      </w:pPr>
      <w:r w:rsidRPr="006208EC">
        <w:rPr>
          <w:b/>
          <w:bCs/>
          <w:sz w:val="22"/>
          <w:szCs w:val="22"/>
        </w:rPr>
        <w:t xml:space="preserve">53.4. </w:t>
      </w:r>
      <w:r w:rsidR="006208EC" w:rsidRPr="006208EC">
        <w:rPr>
          <w:rFonts w:eastAsia="Calibri"/>
          <w:b/>
          <w:bCs/>
          <w:sz w:val="22"/>
          <w:szCs w:val="22"/>
          <w:lang w:eastAsia="en-US"/>
        </w:rPr>
        <w:t>(Ek madde:13.06.2019-30800 R.G/12.md</w:t>
      </w:r>
      <w:proofErr w:type="gramStart"/>
      <w:r w:rsidR="006208EC" w:rsidRPr="006208EC">
        <w:rPr>
          <w:rFonts w:eastAsia="Calibri"/>
          <w:b/>
          <w:bCs/>
          <w:sz w:val="22"/>
          <w:szCs w:val="22"/>
          <w:lang w:eastAsia="en-US"/>
        </w:rPr>
        <w:t>.;</w:t>
      </w:r>
      <w:proofErr w:type="gramEnd"/>
      <w:r w:rsidR="006208EC" w:rsidRPr="006208EC">
        <w:rPr>
          <w:rFonts w:eastAsia="Calibri"/>
          <w:b/>
          <w:bCs/>
          <w:sz w:val="22"/>
          <w:szCs w:val="22"/>
          <w:lang w:eastAsia="en-US"/>
        </w:rPr>
        <w:t xml:space="preserve"> yürürlük:23.06.2019)</w:t>
      </w:r>
      <w:r w:rsidR="006208EC" w:rsidRPr="006208EC">
        <w:rPr>
          <w:b/>
          <w:bCs/>
          <w:sz w:val="22"/>
          <w:szCs w:val="22"/>
        </w:rPr>
        <w:t xml:space="preserve"> </w:t>
      </w:r>
      <w:r w:rsidRPr="006208EC">
        <w:rPr>
          <w:b/>
          <w:bCs/>
          <w:sz w:val="22"/>
          <w:szCs w:val="22"/>
        </w:rPr>
        <w:t>Yapı müteahhitliği yetki belgesi numarası</w:t>
      </w:r>
    </w:p>
    <w:p w:rsidR="00F71A85" w:rsidRPr="006208EC" w:rsidRDefault="00F71A85" w:rsidP="00F71A85">
      <w:pPr>
        <w:shd w:val="clear" w:color="auto" w:fill="FFFFFF"/>
        <w:spacing w:after="150"/>
        <w:jc w:val="both"/>
        <w:rPr>
          <w:sz w:val="22"/>
          <w:szCs w:val="22"/>
        </w:rPr>
      </w:pPr>
      <w:r w:rsidRPr="006208EC">
        <w:rPr>
          <w:b/>
          <w:bCs/>
          <w:sz w:val="22"/>
          <w:szCs w:val="22"/>
        </w:rPr>
        <w:t>53.4.1. </w:t>
      </w:r>
      <w:r w:rsidRPr="006208EC">
        <w:rPr>
          <w:sz w:val="22"/>
          <w:szCs w:val="22"/>
        </w:rPr>
        <w:t>İdarelerce, mevzuatı gereği yapı ruhsatı alınması gereken yapım işlerinin ihalelerinde, ön yeterlik veya idari şartnamenin katılım ve yeterlik </w:t>
      </w:r>
      <w:proofErr w:type="gramStart"/>
      <w:r w:rsidRPr="006208EC">
        <w:rPr>
          <w:sz w:val="22"/>
          <w:szCs w:val="22"/>
        </w:rPr>
        <w:t>kriterlerine</w:t>
      </w:r>
      <w:proofErr w:type="gramEnd"/>
      <w:r w:rsidRPr="006208EC">
        <w:rPr>
          <w:sz w:val="22"/>
          <w:szCs w:val="22"/>
        </w:rPr>
        <w:t>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6208EC" w:rsidRDefault="00F71A85" w:rsidP="00F71A85">
      <w:pPr>
        <w:shd w:val="clear" w:color="auto" w:fill="FFFFFF"/>
        <w:spacing w:after="150"/>
        <w:jc w:val="both"/>
        <w:rPr>
          <w:sz w:val="22"/>
          <w:szCs w:val="22"/>
        </w:rPr>
      </w:pPr>
      <w:r w:rsidRPr="006208EC">
        <w:rPr>
          <w:b/>
          <w:bCs/>
          <w:sz w:val="22"/>
          <w:szCs w:val="22"/>
        </w:rPr>
        <w:t>53.4.2.</w:t>
      </w:r>
      <w:r w:rsidRPr="006208EC">
        <w:rPr>
          <w:sz w:val="22"/>
          <w:szCs w:val="22"/>
        </w:rPr>
        <w:t> Bu durumda, aday veya isteklilerin son başvuru veya ihale tarihi itibariyle ilgili mevzuatı uyarınca yapı </w:t>
      </w:r>
      <w:proofErr w:type="gramStart"/>
      <w:r w:rsidRPr="006208EC">
        <w:rPr>
          <w:sz w:val="22"/>
          <w:szCs w:val="22"/>
        </w:rPr>
        <w:t>müteahhitliği</w:t>
      </w:r>
      <w:proofErr w:type="gramEnd"/>
      <w:r w:rsidRPr="006208EC">
        <w:rPr>
          <w:sz w:val="22"/>
          <w:szCs w:val="22"/>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6208EC" w:rsidRDefault="00F71A85" w:rsidP="00F71A85">
      <w:pPr>
        <w:shd w:val="clear" w:color="auto" w:fill="FFFFFF"/>
        <w:spacing w:after="150"/>
        <w:jc w:val="both"/>
        <w:rPr>
          <w:sz w:val="22"/>
          <w:szCs w:val="22"/>
        </w:rPr>
      </w:pPr>
      <w:r w:rsidRPr="006208EC">
        <w:rPr>
          <w:b/>
          <w:bCs/>
          <w:sz w:val="22"/>
          <w:szCs w:val="22"/>
        </w:rPr>
        <w:t>53.4.3. </w:t>
      </w:r>
      <w:r w:rsidRPr="006208EC">
        <w:rPr>
          <w:sz w:val="22"/>
          <w:szCs w:val="22"/>
        </w:rPr>
        <w:t>İdarece;</w:t>
      </w:r>
    </w:p>
    <w:p w:rsidR="00F71A85" w:rsidRPr="006208EC" w:rsidRDefault="00F71A85" w:rsidP="00F71A85">
      <w:pPr>
        <w:shd w:val="clear" w:color="auto" w:fill="FFFFFF"/>
        <w:spacing w:after="150"/>
        <w:jc w:val="both"/>
        <w:rPr>
          <w:sz w:val="22"/>
          <w:szCs w:val="22"/>
        </w:rPr>
      </w:pPr>
      <w:r w:rsidRPr="006208EC">
        <w:rPr>
          <w:sz w:val="22"/>
          <w:szCs w:val="22"/>
        </w:rPr>
        <w:t>a) Son başvuru veya ihale tarihi itibariyle tüm aday veya isteklilerin,</w:t>
      </w:r>
    </w:p>
    <w:p w:rsidR="00F71A85" w:rsidRPr="006208EC" w:rsidRDefault="00F71A85" w:rsidP="00F71A85">
      <w:pPr>
        <w:shd w:val="clear" w:color="auto" w:fill="FFFFFF"/>
        <w:spacing w:after="150"/>
        <w:jc w:val="both"/>
        <w:rPr>
          <w:sz w:val="22"/>
          <w:szCs w:val="22"/>
        </w:rPr>
      </w:pPr>
      <w:r w:rsidRPr="006208EC">
        <w:rPr>
          <w:sz w:val="22"/>
          <w:szCs w:val="22"/>
        </w:rPr>
        <w:t>b) İhale kararı ihale yetkilisince onaylanmadan önce, ekonomik açıdan en avantajlı teklif ile varsa ekonomik açıdan en avantajlı ikinci teklif sahibi isteklinin,</w:t>
      </w:r>
    </w:p>
    <w:p w:rsidR="00F71A85" w:rsidRPr="006208EC" w:rsidRDefault="00F71A85" w:rsidP="00F71A85">
      <w:pPr>
        <w:shd w:val="clear" w:color="auto" w:fill="FFFFFF"/>
        <w:spacing w:after="150"/>
        <w:jc w:val="both"/>
        <w:rPr>
          <w:sz w:val="22"/>
          <w:szCs w:val="22"/>
        </w:rPr>
      </w:pPr>
      <w:r w:rsidRPr="006208EC">
        <w:rPr>
          <w:sz w:val="22"/>
          <w:szCs w:val="22"/>
        </w:rPr>
        <w:t>c) Sözleşmenin imzalanacağı tarihte ihale üzerinde kalan isteklinin,</w:t>
      </w:r>
    </w:p>
    <w:p w:rsidR="0072018D" w:rsidRPr="006208EC" w:rsidRDefault="00F71A85" w:rsidP="006208EC">
      <w:pPr>
        <w:widowControl w:val="0"/>
        <w:spacing w:after="120"/>
        <w:jc w:val="both"/>
        <w:rPr>
          <w:sz w:val="22"/>
          <w:szCs w:val="22"/>
        </w:rPr>
      </w:pPr>
      <w:r w:rsidRPr="006208EC">
        <w:rPr>
          <w:sz w:val="22"/>
          <w:szCs w:val="22"/>
        </w:rPr>
        <w:t>YAMBİS’e kayıtlı olduklarının ve kayıtlarının aktif durumda olduğunun EKAP üzerinden veya https://yambis.csb.gov.tr internet adresinden teyit edilerek, buna ilişkin belgelerin ihale işlem dosyasında saklanması gerekmektedir.</w:t>
      </w: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54.1. </w:t>
      </w:r>
      <w:r w:rsidRPr="00002DF4">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w:t>
      </w:r>
      <w:proofErr w:type="gramStart"/>
      <w:r w:rsidRPr="00002DF4">
        <w:rPr>
          <w:sz w:val="22"/>
          <w:szCs w:val="22"/>
        </w:rPr>
        <w:t>kriterlerine</w:t>
      </w:r>
      <w:proofErr w:type="gramEnd"/>
      <w:r w:rsidRPr="00002DF4">
        <w:rPr>
          <w:sz w:val="22"/>
          <w:szCs w:val="22"/>
        </w:rPr>
        <w:t xml:space="preserve"> ilişkin maddelerinde yer alan hükümler esas alınmalıdır. Ayrıca mesleki ve teknik yeterlik </w:t>
      </w:r>
      <w:proofErr w:type="gramStart"/>
      <w:r w:rsidRPr="00002DF4">
        <w:rPr>
          <w:sz w:val="22"/>
          <w:szCs w:val="22"/>
        </w:rPr>
        <w:t>kriterleri</w:t>
      </w:r>
      <w:proofErr w:type="gramEnd"/>
      <w:r w:rsidRPr="00002DF4">
        <w:rPr>
          <w:sz w:val="22"/>
          <w:szCs w:val="22"/>
        </w:rPr>
        <w:t xml:space="preserve">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 xml:space="preserve">(Mülga ibare: </w:t>
      </w:r>
      <w:proofErr w:type="gramStart"/>
      <w:r w:rsidR="003C358C" w:rsidRPr="00002DF4">
        <w:rPr>
          <w:b/>
          <w:sz w:val="22"/>
          <w:szCs w:val="22"/>
        </w:rPr>
        <w:t>25/01/2017</w:t>
      </w:r>
      <w:proofErr w:type="gramEnd"/>
      <w:r w:rsidR="003C358C" w:rsidRPr="00002DF4">
        <w:rPr>
          <w:b/>
          <w:sz w:val="22"/>
          <w:szCs w:val="22"/>
        </w:rPr>
        <w:t>-29959 R.G./8. md.)</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w:t>
      </w:r>
      <w:r w:rsidRPr="00002DF4">
        <w:rPr>
          <w:sz w:val="22"/>
          <w:szCs w:val="22"/>
        </w:rPr>
        <w:lastRenderedPageBreak/>
        <w:t xml:space="preserve">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002DF4">
        <w:rPr>
          <w:sz w:val="22"/>
          <w:szCs w:val="22"/>
        </w:rPr>
        <w:t>kriterini</w:t>
      </w:r>
      <w:proofErr w:type="gramEnd"/>
      <w:r w:rsidRPr="00002DF4">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002DF4">
        <w:rPr>
          <w:sz w:val="22"/>
          <w:szCs w:val="22"/>
        </w:rPr>
        <w:t>kriterini</w:t>
      </w:r>
      <w:proofErr w:type="gramEnd"/>
      <w:r w:rsidRPr="00002DF4">
        <w:rPr>
          <w:sz w:val="22"/>
          <w:szCs w:val="22"/>
        </w:rPr>
        <w:t xml:space="preserve">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e) Makine-teçhizat ve </w:t>
      </w:r>
      <w:proofErr w:type="gramStart"/>
      <w:r w:rsidRPr="00002DF4">
        <w:rPr>
          <w:sz w:val="22"/>
          <w:szCs w:val="22"/>
        </w:rPr>
        <w:t>ekipmana</w:t>
      </w:r>
      <w:proofErr w:type="gramEnd"/>
      <w:r w:rsidRPr="00002DF4">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w:t>
      </w:r>
      <w:proofErr w:type="gramStart"/>
      <w:r w:rsidRPr="00002DF4">
        <w:rPr>
          <w:sz w:val="22"/>
          <w:szCs w:val="22"/>
        </w:rPr>
        <w:t>konsorsiyumların</w:t>
      </w:r>
      <w:proofErr w:type="gramEnd"/>
      <w:r w:rsidRPr="00002DF4">
        <w:rPr>
          <w:sz w:val="22"/>
          <w:szCs w:val="22"/>
        </w:rPr>
        <w:t xml:space="preserve">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 özel imalat süreci gerektiren mal alımlarında sözleşmenin yürütülmesi </w:t>
      </w:r>
      <w:r w:rsidRPr="00002DF4">
        <w:rPr>
          <w:sz w:val="22"/>
          <w:szCs w:val="22"/>
        </w:rPr>
        <w:lastRenderedPageBreak/>
        <w:t xml:space="preserve">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002DF4">
        <w:rPr>
          <w:sz w:val="22"/>
          <w:szCs w:val="22"/>
        </w:rPr>
        <w:t>kriteri</w:t>
      </w:r>
      <w:proofErr w:type="gramEnd"/>
      <w:r w:rsidRPr="00002DF4">
        <w:rPr>
          <w:sz w:val="22"/>
          <w:szCs w:val="22"/>
        </w:rPr>
        <w:t xml:space="preserve">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k) İdare alımın özelliğini göz önünde bulundurarak, aday veya isteklinin alım konusu malı teklif etmeye yetkisinin bulunup bulunmadığını, ihaleye katılımda yeterlik </w:t>
      </w:r>
      <w:proofErr w:type="gramStart"/>
      <w:r w:rsidRPr="00002DF4">
        <w:rPr>
          <w:sz w:val="22"/>
          <w:szCs w:val="22"/>
        </w:rPr>
        <w:t>kriteri</w:t>
      </w:r>
      <w:proofErr w:type="gramEnd"/>
      <w:r w:rsidRPr="00002DF4">
        <w:rPr>
          <w:sz w:val="22"/>
          <w:szCs w:val="22"/>
        </w:rPr>
        <w:t xml:space="preserve"> olarak düzenleyebilir. Bu hususun ihaleye katılımda yeterlik </w:t>
      </w:r>
      <w:proofErr w:type="gramStart"/>
      <w:r w:rsidRPr="00002DF4">
        <w:rPr>
          <w:sz w:val="22"/>
          <w:szCs w:val="22"/>
        </w:rPr>
        <w:t>kriteri</w:t>
      </w:r>
      <w:proofErr w:type="gramEnd"/>
      <w:r w:rsidRPr="00002DF4">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002DF4">
        <w:rPr>
          <w:sz w:val="22"/>
          <w:szCs w:val="22"/>
        </w:rPr>
        <w:t>kriterini</w:t>
      </w:r>
      <w:proofErr w:type="gramEnd"/>
      <w:r w:rsidRPr="00002DF4">
        <w:rPr>
          <w:sz w:val="22"/>
          <w:szCs w:val="22"/>
        </w:rPr>
        <w:t xml:space="preserve">)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 xml:space="preserve">o) İdareler tarafından mesleki ve teknik yeterlik </w:t>
      </w:r>
      <w:proofErr w:type="gramStart"/>
      <w:r w:rsidRPr="00002DF4">
        <w:rPr>
          <w:sz w:val="22"/>
          <w:szCs w:val="22"/>
        </w:rPr>
        <w:t>kriterlerine</w:t>
      </w:r>
      <w:proofErr w:type="gramEnd"/>
      <w:r w:rsidRPr="00002DF4">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Default="0072018D" w:rsidP="0072018D">
      <w:pPr>
        <w:widowControl w:val="0"/>
        <w:spacing w:after="120"/>
        <w:jc w:val="both"/>
        <w:rPr>
          <w:sz w:val="22"/>
          <w:szCs w:val="22"/>
        </w:rPr>
      </w:pPr>
      <w:r w:rsidRPr="00002DF4">
        <w:rPr>
          <w:sz w:val="22"/>
          <w:szCs w:val="22"/>
        </w:rPr>
        <w:t xml:space="preserve">ö)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16. md.)</w:t>
      </w:r>
      <w:r w:rsidRPr="00002DF4">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910F24" w:rsidRDefault="005B1E56" w:rsidP="0072018D">
      <w:pPr>
        <w:widowControl w:val="0"/>
        <w:spacing w:after="120"/>
        <w:jc w:val="both"/>
        <w:rPr>
          <w:sz w:val="22"/>
          <w:szCs w:val="22"/>
        </w:rPr>
      </w:pPr>
      <w:r w:rsidRPr="00910F24">
        <w:rPr>
          <w:sz w:val="22"/>
          <w:szCs w:val="22"/>
        </w:rPr>
        <w:t>p)</w:t>
      </w:r>
      <w:r w:rsidRPr="005B1E56">
        <w:rPr>
          <w:b/>
          <w:sz w:val="22"/>
          <w:szCs w:val="22"/>
        </w:rPr>
        <w:t xml:space="preserve"> (Ek </w:t>
      </w:r>
      <w:r>
        <w:rPr>
          <w:b/>
          <w:sz w:val="22"/>
          <w:szCs w:val="22"/>
        </w:rPr>
        <w:t>bent</w:t>
      </w:r>
      <w:r w:rsidRPr="005B1E56">
        <w:rPr>
          <w:b/>
          <w:sz w:val="22"/>
          <w:szCs w:val="22"/>
        </w:rPr>
        <w:t xml:space="preserve">: </w:t>
      </w:r>
      <w:proofErr w:type="gramStart"/>
      <w:r w:rsidRPr="005B1E56">
        <w:rPr>
          <w:b/>
          <w:sz w:val="22"/>
          <w:szCs w:val="22"/>
        </w:rPr>
        <w:t>16/03/2019</w:t>
      </w:r>
      <w:proofErr w:type="gramEnd"/>
      <w:r w:rsidRPr="005B1E56">
        <w:rPr>
          <w:b/>
          <w:sz w:val="22"/>
          <w:szCs w:val="22"/>
        </w:rPr>
        <w:t>-30716 R.G./1</w:t>
      </w:r>
      <w:r>
        <w:rPr>
          <w:b/>
          <w:sz w:val="22"/>
          <w:szCs w:val="22"/>
        </w:rPr>
        <w:t>6</w:t>
      </w:r>
      <w:r w:rsidRPr="005B1E56">
        <w:rPr>
          <w:b/>
          <w:sz w:val="22"/>
          <w:szCs w:val="22"/>
        </w:rPr>
        <w:t>. md.)</w:t>
      </w:r>
      <w:r w:rsidRPr="00910F24">
        <w:rPr>
          <w:sz w:val="22"/>
          <w:szCs w:val="22"/>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w:t>
      </w:r>
      <w:proofErr w:type="gramStart"/>
      <w:r w:rsidRPr="00002DF4">
        <w:rPr>
          <w:sz w:val="22"/>
          <w:szCs w:val="22"/>
        </w:rPr>
        <w:t>kriterlerinin</w:t>
      </w:r>
      <w:proofErr w:type="gramEnd"/>
      <w:r w:rsidRPr="00002DF4">
        <w:rPr>
          <w:sz w:val="22"/>
          <w:szCs w:val="22"/>
        </w:rPr>
        <w:t xml:space="preserve">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002DF4">
        <w:rPr>
          <w:sz w:val="22"/>
          <w:szCs w:val="22"/>
        </w:rPr>
        <w:t>kriterleri</w:t>
      </w:r>
      <w:proofErr w:type="gramEnd"/>
      <w:r w:rsidRPr="00002DF4">
        <w:rPr>
          <w:sz w:val="22"/>
          <w:szCs w:val="22"/>
        </w:rPr>
        <w:t xml:space="preserve">” başlıklı maddesinin ilgili alt maddesinde veya idari şartnamenin “İhaleye katılabilmek için gereken belgeler ve yeterlik kriterleri” </w:t>
      </w:r>
      <w:r w:rsidRPr="00002DF4">
        <w:rPr>
          <w:sz w:val="22"/>
          <w:szCs w:val="22"/>
        </w:rPr>
        <w:lastRenderedPageBreak/>
        <w:t>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21</w:t>
      </w:r>
      <w:r w:rsidR="004E0D6E" w:rsidRPr="00002DF4">
        <w:rPr>
          <w:b/>
          <w:sz w:val="22"/>
          <w:szCs w:val="22"/>
          <w:lang w:eastAsia="en-US"/>
        </w:rPr>
        <w:t xml:space="preserve">. </w:t>
      </w:r>
      <w:r w:rsidRPr="00002DF4">
        <w:rPr>
          <w:b/>
          <w:sz w:val="22"/>
          <w:szCs w:val="22"/>
          <w:lang w:eastAsia="en-US"/>
        </w:rPr>
        <w:t>md.)</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Özel imalat süreci gerektiren mal alımlarında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002DF4">
        <w:rPr>
          <w:sz w:val="22"/>
          <w:szCs w:val="22"/>
        </w:rPr>
        <w:t>kriteri</w:t>
      </w:r>
      <w:proofErr w:type="gramEnd"/>
      <w:r w:rsidRPr="00002DF4">
        <w:rPr>
          <w:sz w:val="22"/>
          <w:szCs w:val="22"/>
        </w:rPr>
        <w:t xml:space="preserve">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ve piyasaya arz edildiğini gösteren belgelerin ihaleye katılımda yeterlik </w:t>
      </w:r>
      <w:proofErr w:type="gramStart"/>
      <w:r w:rsidRPr="00002DF4">
        <w:rPr>
          <w:sz w:val="22"/>
          <w:szCs w:val="22"/>
        </w:rPr>
        <w:t>kriteri</w:t>
      </w:r>
      <w:proofErr w:type="gramEnd"/>
      <w:r w:rsidRPr="00002DF4">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w:t>
      </w:r>
      <w:r w:rsidRPr="00002DF4">
        <w:rPr>
          <w:sz w:val="22"/>
          <w:szCs w:val="22"/>
        </w:rPr>
        <w:lastRenderedPageBreak/>
        <w:t xml:space="preserve">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t xml:space="preserve">56.9.(Ek: </w:t>
      </w:r>
      <w:proofErr w:type="gramStart"/>
      <w:r w:rsidRPr="00002DF4">
        <w:rPr>
          <w:b/>
          <w:sz w:val="22"/>
          <w:szCs w:val="22"/>
        </w:rPr>
        <w:t>20/4/2011</w:t>
      </w:r>
      <w:proofErr w:type="gramEnd"/>
      <w:r w:rsidRPr="00002DF4">
        <w:rPr>
          <w:b/>
          <w:sz w:val="22"/>
          <w:szCs w:val="22"/>
        </w:rPr>
        <w:t xml:space="preserve">-27911 R.G./ 16. md.)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t xml:space="preserve">56.10.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t xml:space="preserve">56.11.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w:t>
      </w:r>
      <w:proofErr w:type="gramStart"/>
      <w:r w:rsidRPr="00002DF4">
        <w:rPr>
          <w:sz w:val="22"/>
          <w:szCs w:val="22"/>
        </w:rPr>
        <w:t>şikayet</w:t>
      </w:r>
      <w:proofErr w:type="gramEnd"/>
      <w:r w:rsidRPr="00002DF4">
        <w:rPr>
          <w:sz w:val="22"/>
          <w:szCs w:val="22"/>
        </w:rPr>
        <w:t xml:space="preserve">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lastRenderedPageBreak/>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002DF4" w:rsidRDefault="0072018D" w:rsidP="0072018D">
      <w:pPr>
        <w:widowControl w:val="0"/>
        <w:spacing w:after="120"/>
        <w:jc w:val="both"/>
        <w:rPr>
          <w:b/>
          <w:sz w:val="22"/>
          <w:szCs w:val="22"/>
        </w:rPr>
      </w:pPr>
      <w:r w:rsidRPr="00002DF4">
        <w:rPr>
          <w:b/>
          <w:sz w:val="22"/>
          <w:szCs w:val="22"/>
        </w:rPr>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w:t>
      </w:r>
      <w:proofErr w:type="gramStart"/>
      <w:r w:rsidRPr="00002DF4">
        <w:rPr>
          <w:sz w:val="22"/>
          <w:szCs w:val="22"/>
        </w:rPr>
        <w:t>kriteri</w:t>
      </w:r>
      <w:proofErr w:type="gramEnd"/>
      <w:r w:rsidRPr="00002DF4">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002DF4">
        <w:rPr>
          <w:sz w:val="22"/>
          <w:szCs w:val="22"/>
        </w:rPr>
        <w:t>kriterini</w:t>
      </w:r>
      <w:proofErr w:type="gramEnd"/>
      <w:r w:rsidRPr="00002DF4">
        <w:rPr>
          <w:sz w:val="22"/>
          <w:szCs w:val="22"/>
        </w:rPr>
        <w:t xml:space="preserve">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 xml:space="preserve">(Değişik: </w:t>
      </w:r>
      <w:proofErr w:type="gramStart"/>
      <w:r w:rsidR="006509FC" w:rsidRPr="00002DF4">
        <w:rPr>
          <w:b/>
          <w:sz w:val="22"/>
          <w:szCs w:val="22"/>
        </w:rPr>
        <w:t>16/8/2014</w:t>
      </w:r>
      <w:proofErr w:type="gramEnd"/>
      <w:r w:rsidR="00095D0B" w:rsidRPr="00002DF4">
        <w:rPr>
          <w:b/>
          <w:sz w:val="22"/>
          <w:szCs w:val="22"/>
        </w:rPr>
        <w:t>-29090 R.G./ 3</w:t>
      </w:r>
      <w:r w:rsidR="006509FC" w:rsidRPr="00002DF4">
        <w:rPr>
          <w:b/>
          <w:sz w:val="22"/>
          <w:szCs w:val="22"/>
        </w:rPr>
        <w:t>. md.)</w:t>
      </w:r>
      <w:r w:rsidR="006509FC" w:rsidRPr="00002DF4">
        <w:rPr>
          <w:sz w:val="22"/>
          <w:szCs w:val="22"/>
        </w:rPr>
        <w:t>Adaylar veya isteklilerin adlarına veya unvanlarına düzenlenmiş olan teklif ettiği mallara ilişkin yerli malıbelgesi veya teknolojik ürün deneyim belgesi,</w:t>
      </w:r>
    </w:p>
    <w:p w:rsidR="0072018D" w:rsidRPr="00002DF4" w:rsidRDefault="0072018D" w:rsidP="0072018D">
      <w:pPr>
        <w:widowControl w:val="0"/>
        <w:spacing w:after="120"/>
        <w:jc w:val="both"/>
        <w:rPr>
          <w:sz w:val="22"/>
          <w:szCs w:val="22"/>
        </w:rPr>
      </w:pPr>
      <w:r w:rsidRPr="00002DF4">
        <w:rPr>
          <w:sz w:val="22"/>
          <w:szCs w:val="22"/>
        </w:rPr>
        <w:t>d) Alım konusu fidan, çiçek veya tohum gibi mallar ise Tarım ve Köyişleri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r w:rsidRPr="00002DF4">
        <w:rPr>
          <w:sz w:val="22"/>
          <w:szCs w:val="22"/>
        </w:rPr>
        <w:lastRenderedPageBreak/>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002DF4" w:rsidRDefault="0072018D" w:rsidP="0072018D">
      <w:pPr>
        <w:widowControl w:val="0"/>
        <w:spacing w:after="120"/>
        <w:jc w:val="both"/>
        <w:rPr>
          <w:sz w:val="22"/>
          <w:szCs w:val="22"/>
        </w:rPr>
      </w:pPr>
      <w:r w:rsidRPr="00002DF4">
        <w:rPr>
          <w:sz w:val="22"/>
          <w:szCs w:val="22"/>
        </w:rPr>
        <w:t>f) Tıbbi cihaz üreticisi, OEM (OriginalEquipmentManafacturer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002DF4">
        <w:rPr>
          <w:sz w:val="22"/>
          <w:szCs w:val="22"/>
        </w:rPr>
        <w:t>(</w:t>
      </w:r>
      <w:proofErr w:type="gramEnd"/>
      <w:r w:rsidRPr="00002DF4">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002DF4">
        <w:rPr>
          <w:sz w:val="22"/>
          <w:szCs w:val="22"/>
        </w:rPr>
        <w:t>)</w:t>
      </w:r>
      <w:proofErr w:type="gramEnd"/>
      <w:r w:rsidRPr="00002DF4">
        <w:rPr>
          <w:sz w:val="22"/>
          <w:szCs w:val="22"/>
        </w:rPr>
        <w:t>;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xml:space="preserve">. Alternatif teklif verilmesine izin verilen ihalede idare tarafından idari şartnamede istekli </w:t>
      </w:r>
      <w:r w:rsidRPr="00002DF4">
        <w:rPr>
          <w:sz w:val="22"/>
          <w:szCs w:val="22"/>
        </w:rPr>
        <w:lastRenderedPageBreak/>
        <w:t>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w:t>
      </w:r>
      <w:proofErr w:type="gramStart"/>
      <w:r w:rsidRPr="00002DF4">
        <w:rPr>
          <w:sz w:val="22"/>
          <w:szCs w:val="22"/>
        </w:rPr>
        <w:t>kriterini</w:t>
      </w:r>
      <w:proofErr w:type="gramEnd"/>
      <w:r w:rsidRPr="00002DF4">
        <w:rPr>
          <w:sz w:val="22"/>
          <w:szCs w:val="22"/>
        </w:rPr>
        <w:t xml:space="preserve">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r w:rsidRPr="00002DF4">
        <w:rPr>
          <w:b/>
          <w:sz w:val="22"/>
          <w:szCs w:val="22"/>
        </w:rPr>
        <w:t>60.2. </w:t>
      </w:r>
      <w:r w:rsidRPr="00002DF4">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002DF4">
        <w:rPr>
          <w:sz w:val="22"/>
          <w:szCs w:val="22"/>
        </w:rPr>
        <w:t>kriterleri</w:t>
      </w:r>
      <w:proofErr w:type="gramEnd"/>
      <w:r w:rsidRPr="00002DF4">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w:t>
      </w:r>
      <w:r w:rsidRPr="00002DF4">
        <w:rPr>
          <w:sz w:val="22"/>
          <w:szCs w:val="22"/>
        </w:rPr>
        <w:lastRenderedPageBreak/>
        <w:t xml:space="preserve">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t xml:space="preserve">61.5.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22</w:t>
      </w:r>
      <w:r w:rsidR="006E6F8A" w:rsidRPr="00002DF4">
        <w:rPr>
          <w:b/>
          <w:sz w:val="22"/>
          <w:szCs w:val="22"/>
          <w:lang w:eastAsia="en-US"/>
        </w:rPr>
        <w:t>.</w:t>
      </w:r>
      <w:r w:rsidRPr="00002DF4">
        <w:rPr>
          <w:b/>
          <w:sz w:val="22"/>
          <w:szCs w:val="22"/>
          <w:lang w:eastAsia="en-US"/>
        </w:rPr>
        <w:t>md.)</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r w:rsidRPr="00002DF4">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4E596A" w:rsidRPr="00002DF4">
        <w:rPr>
          <w:b/>
          <w:sz w:val="22"/>
          <w:szCs w:val="22"/>
          <w:lang w:eastAsia="en-US"/>
        </w:rPr>
        <w:t xml:space="preserve">(Değişik: </w:t>
      </w:r>
      <w:proofErr w:type="gramStart"/>
      <w:r w:rsidR="004E596A" w:rsidRPr="00002DF4">
        <w:rPr>
          <w:b/>
          <w:sz w:val="22"/>
          <w:szCs w:val="22"/>
          <w:lang w:eastAsia="en-US"/>
        </w:rPr>
        <w:t>28</w:t>
      </w:r>
      <w:r w:rsidR="004E596A" w:rsidRPr="00002DF4">
        <w:rPr>
          <w:b/>
          <w:sz w:val="22"/>
          <w:szCs w:val="22"/>
        </w:rPr>
        <w:t>/11</w:t>
      </w:r>
      <w:r w:rsidR="004E596A" w:rsidRPr="00002DF4">
        <w:rPr>
          <w:b/>
          <w:sz w:val="22"/>
          <w:szCs w:val="22"/>
          <w:lang w:eastAsia="en-US"/>
        </w:rPr>
        <w:t>/</w:t>
      </w:r>
      <w:r w:rsidR="004E596A" w:rsidRPr="00002DF4">
        <w:rPr>
          <w:b/>
          <w:sz w:val="22"/>
          <w:szCs w:val="22"/>
        </w:rPr>
        <w:t>2013</w:t>
      </w:r>
      <w:proofErr w:type="gramEnd"/>
      <w:r w:rsidR="004E596A" w:rsidRPr="00002DF4">
        <w:rPr>
          <w:b/>
          <w:sz w:val="22"/>
          <w:szCs w:val="22"/>
          <w:lang w:eastAsia="en-US"/>
        </w:rPr>
        <w:t xml:space="preserve">- 28835 R.G./ 2. md.) </w:t>
      </w:r>
      <w:r w:rsidRPr="00002DF4">
        <w:rPr>
          <w:rFonts w:eastAsia="ヒラギノ明朝 Pro W3"/>
          <w:sz w:val="22"/>
          <w:szCs w:val="22"/>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Birden fazla mal kaleminden oluşan ihaleler, birim fiyat teklif almak suretiyle 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FD3FE8"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FD3FE8" w:rsidRPr="00002DF4">
        <w:rPr>
          <w:sz w:val="22"/>
          <w:szCs w:val="22"/>
        </w:rPr>
        <w:fldChar w:fldCharType="separate"/>
      </w:r>
    </w:p>
    <w:p w:rsidR="0072018D" w:rsidRPr="00002DF4" w:rsidRDefault="00FD3FE8" w:rsidP="0072018D">
      <w:pPr>
        <w:widowControl w:val="0"/>
        <w:spacing w:after="120"/>
        <w:jc w:val="both"/>
        <w:rPr>
          <w:sz w:val="22"/>
          <w:szCs w:val="22"/>
        </w:rPr>
      </w:pPr>
      <w:r w:rsidRPr="00002DF4">
        <w:rPr>
          <w:sz w:val="22"/>
          <w:szCs w:val="22"/>
        </w:rPr>
        <w:fldChar w:fldCharType="end"/>
      </w:r>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w:t>
      </w:r>
      <w:r w:rsidRPr="00002DF4">
        <w:rPr>
          <w:sz w:val="22"/>
          <w:szCs w:val="22"/>
        </w:rPr>
        <w:lastRenderedPageBreak/>
        <w:t xml:space="preserve">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w:t>
      </w:r>
      <w:proofErr w:type="gramStart"/>
      <w:r w:rsidR="00925E03" w:rsidRPr="00002DF4">
        <w:rPr>
          <w:b/>
          <w:sz w:val="22"/>
          <w:szCs w:val="22"/>
        </w:rPr>
        <w:t>20/4/2011</w:t>
      </w:r>
      <w:proofErr w:type="gramEnd"/>
      <w:r w:rsidR="00925E03" w:rsidRPr="00002DF4">
        <w:rPr>
          <w:b/>
          <w:sz w:val="22"/>
          <w:szCs w:val="22"/>
        </w:rPr>
        <w:t xml:space="preserve">-27911 R.G./ 18. md.)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w:t>
      </w:r>
      <w:proofErr w:type="gramStart"/>
      <w:r w:rsidRPr="00002DF4">
        <w:rPr>
          <w:sz w:val="22"/>
          <w:szCs w:val="22"/>
        </w:rPr>
        <w:t>DK.D</w:t>
      </w:r>
      <w:proofErr w:type="gramEnd"/>
      <w:r w:rsidRPr="00002DF4">
        <w:rPr>
          <w:sz w:val="22"/>
          <w:szCs w:val="22"/>
        </w:rPr>
        <w:t>-98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 xml:space="preserve">Madde 62/A - (Ek madde: </w:t>
      </w:r>
      <w:proofErr w:type="gramStart"/>
      <w:r w:rsidRPr="00002DF4">
        <w:rPr>
          <w:b/>
          <w:sz w:val="22"/>
          <w:szCs w:val="22"/>
        </w:rPr>
        <w:t>25/01/2017</w:t>
      </w:r>
      <w:proofErr w:type="gramEnd"/>
      <w:r w:rsidRPr="00002DF4">
        <w:rPr>
          <w:b/>
          <w:sz w:val="22"/>
          <w:szCs w:val="22"/>
        </w:rPr>
        <w:t>-29959 R.G./9. md.)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1.1</w:t>
      </w:r>
      <w:proofErr w:type="gramEnd"/>
      <w:r w:rsidRPr="00002DF4">
        <w:rPr>
          <w:b/>
          <w:sz w:val="22"/>
          <w:szCs w:val="22"/>
        </w:rPr>
        <w:t>.</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1.2</w:t>
      </w:r>
      <w:proofErr w:type="gramEnd"/>
      <w:r w:rsidRPr="00002DF4">
        <w:rPr>
          <w:b/>
          <w:sz w:val="22"/>
          <w:szCs w:val="22"/>
        </w:rPr>
        <w:t>.</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002DF4">
        <w:rPr>
          <w:sz w:val="22"/>
          <w:szCs w:val="22"/>
        </w:rPr>
        <w:t>ekipmanın</w:t>
      </w:r>
      <w:proofErr w:type="gramEnd"/>
      <w:r w:rsidRPr="00002DF4">
        <w:rPr>
          <w:sz w:val="22"/>
          <w:szCs w:val="22"/>
        </w:rPr>
        <w:t xml:space="preserve"> bakım ve onarımının hizmet alımı olarak ihale edilmesi gerekmektedir. Küçük onarımlar da </w:t>
      </w:r>
      <w:proofErr w:type="gramStart"/>
      <w:r w:rsidRPr="00002DF4">
        <w:rPr>
          <w:sz w:val="22"/>
          <w:szCs w:val="22"/>
        </w:rPr>
        <w:t>dahil</w:t>
      </w:r>
      <w:proofErr w:type="gramEnd"/>
      <w:r w:rsidRPr="00002DF4">
        <w:rPr>
          <w:sz w:val="22"/>
          <w:szCs w:val="22"/>
        </w:rPr>
        <w:t xml:space="preserve">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002DF4">
        <w:rPr>
          <w:sz w:val="22"/>
          <w:szCs w:val="22"/>
        </w:rPr>
        <w:t>ekipman</w:t>
      </w:r>
      <w:proofErr w:type="gramEnd"/>
      <w:r w:rsidRPr="00002DF4">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002DF4">
        <w:rPr>
          <w:sz w:val="22"/>
          <w:szCs w:val="22"/>
        </w:rPr>
        <w:t>29/6/2006</w:t>
      </w:r>
      <w:proofErr w:type="gramEnd"/>
      <w:r w:rsidRPr="00002DF4">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lastRenderedPageBreak/>
        <w:t>65.1.</w:t>
      </w:r>
      <w:r w:rsidRPr="00002DF4">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002DF4">
        <w:rPr>
          <w:sz w:val="22"/>
          <w:szCs w:val="22"/>
        </w:rPr>
        <w:t>ekipmana</w:t>
      </w:r>
      <w:proofErr w:type="gramEnd"/>
      <w:r w:rsidRPr="00002DF4">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t>66.1. </w:t>
      </w:r>
      <w:r w:rsidRPr="00002DF4">
        <w:rPr>
          <w:sz w:val="22"/>
          <w:szCs w:val="22"/>
        </w:rPr>
        <w:t xml:space="preserve">Hizmet alımı ihalelerinde, personele yönelik yeterlik </w:t>
      </w:r>
      <w:proofErr w:type="gramStart"/>
      <w:r w:rsidRPr="00002DF4">
        <w:rPr>
          <w:sz w:val="22"/>
          <w:szCs w:val="22"/>
        </w:rPr>
        <w:t>kriteri</w:t>
      </w:r>
      <w:proofErr w:type="gramEnd"/>
      <w:r w:rsidRPr="00002DF4">
        <w:rPr>
          <w:sz w:val="22"/>
          <w:szCs w:val="22"/>
        </w:rPr>
        <w:t xml:space="preserve">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 xml:space="preserve">Özel güvenlik hizmet alımlarına ilişkin ihale dokümanının hazırlanmasında, </w:t>
      </w:r>
      <w:proofErr w:type="gramStart"/>
      <w:r w:rsidRPr="00002DF4">
        <w:rPr>
          <w:sz w:val="22"/>
          <w:szCs w:val="22"/>
        </w:rPr>
        <w:t>10/6/2004</w:t>
      </w:r>
      <w:proofErr w:type="gramEnd"/>
      <w:r w:rsidRPr="00002DF4">
        <w:rPr>
          <w:sz w:val="22"/>
          <w:szCs w:val="22"/>
        </w:rPr>
        <w:t xml:space="preserve">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t>67.2.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23 md.) </w:t>
      </w:r>
      <w:r w:rsidRPr="00002DF4">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xml:space="preserve"> İhale dokümanında hafta sonu </w:t>
      </w:r>
      <w:proofErr w:type="gramStart"/>
      <w:r w:rsidRPr="00002DF4">
        <w:rPr>
          <w:sz w:val="22"/>
          <w:szCs w:val="22"/>
        </w:rPr>
        <w:t>dahil</w:t>
      </w:r>
      <w:proofErr w:type="gramEnd"/>
      <w:r w:rsidRPr="00002DF4">
        <w:rPr>
          <w:sz w:val="22"/>
          <w:szCs w:val="22"/>
        </w:rPr>
        <w:t xml:space="preserve"> tam gün ve her vardiyada eşit sayıda personelin </w:t>
      </w:r>
      <w:r w:rsidRPr="00002DF4">
        <w:rPr>
          <w:sz w:val="22"/>
          <w:szCs w:val="22"/>
        </w:rPr>
        <w:lastRenderedPageBreak/>
        <w:t>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xml:space="preserve"> Hizmetin </w:t>
      </w:r>
      <w:proofErr w:type="gramStart"/>
      <w:r w:rsidRPr="00002DF4">
        <w:rPr>
          <w:sz w:val="22"/>
          <w:szCs w:val="22"/>
        </w:rPr>
        <w:t>kampus</w:t>
      </w:r>
      <w:proofErr w:type="gramEnd"/>
      <w:r w:rsidRPr="00002DF4">
        <w:rPr>
          <w:sz w:val="22"/>
          <w:szCs w:val="22"/>
        </w:rPr>
        <w:t xml:space="preserve"> gibi belirli bir alan içerisinde yerine getirilmesi ve güvenlik için araca gerek duyulması halinde, bu aracın ne kadar yol katedeceğine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2941EA" w:rsidRPr="00002DF4">
        <w:rPr>
          <w:b/>
          <w:sz w:val="22"/>
          <w:szCs w:val="22"/>
          <w:lang w:eastAsia="en-US"/>
        </w:rPr>
        <w:t>-28031 R.G./</w:t>
      </w:r>
      <w:r w:rsidRPr="00002DF4">
        <w:rPr>
          <w:b/>
          <w:sz w:val="22"/>
          <w:szCs w:val="22"/>
          <w:lang w:eastAsia="en-US"/>
        </w:rPr>
        <w:t>24 md.)</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xml:space="preserve"> Özel güvenlik hizmet alımı ihalelerinde yukarıda belirtilen hususlar dışında, bu Tebliğin “Personel çalıştırılmasına dayalı hizmet alımlarında teklif fiyata </w:t>
      </w:r>
      <w:proofErr w:type="gramStart"/>
      <w:r w:rsidRPr="00002DF4">
        <w:rPr>
          <w:sz w:val="22"/>
          <w:szCs w:val="22"/>
        </w:rPr>
        <w:t>dahil</w:t>
      </w:r>
      <w:proofErr w:type="gramEnd"/>
      <w:r w:rsidRPr="00002DF4">
        <w:rPr>
          <w:sz w:val="22"/>
          <w:szCs w:val="22"/>
        </w:rPr>
        <w:t xml:space="preserve"> olacak giderler” maddesinde yer 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 xml:space="preserve">Sigorta hizmetleri, 4734 sayılı Kanunun 4 üncü maddesindeki hizmetler kapsamında yer aldığından anılan Kanuna göre ihale edilmesi gerekmektedir. </w:t>
      </w:r>
      <w:proofErr w:type="gramStart"/>
      <w:r w:rsidRPr="00002DF4">
        <w:rPr>
          <w:sz w:val="22"/>
          <w:szCs w:val="22"/>
        </w:rPr>
        <w:t>13/10/1983</w:t>
      </w:r>
      <w:proofErr w:type="gramEnd"/>
      <w:r w:rsidRPr="00002DF4">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EKAP’a kaydedilmesi</w:t>
      </w:r>
      <w:r w:rsidR="00C34042" w:rsidRPr="00002DF4">
        <w:rPr>
          <w:rStyle w:val="DipnotBavurusu"/>
          <w:b/>
          <w:sz w:val="22"/>
          <w:szCs w:val="22"/>
        </w:rPr>
        <w:footnoteReference w:id="9"/>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t>69.2.(</w:t>
      </w:r>
      <w:r w:rsidR="00C34042" w:rsidRPr="00002DF4">
        <w:rPr>
          <w:b/>
          <w:sz w:val="22"/>
          <w:szCs w:val="22"/>
        </w:rPr>
        <w:t>Ek Mad</w:t>
      </w:r>
      <w:r w:rsidRPr="00002DF4">
        <w:rPr>
          <w:b/>
          <w:sz w:val="22"/>
          <w:szCs w:val="22"/>
        </w:rPr>
        <w:t xml:space="preserve">de: </w:t>
      </w:r>
      <w:proofErr w:type="gramStart"/>
      <w:r w:rsidRPr="00002DF4">
        <w:rPr>
          <w:b/>
          <w:sz w:val="22"/>
          <w:szCs w:val="22"/>
        </w:rPr>
        <w:t>31/03/2018</w:t>
      </w:r>
      <w:proofErr w:type="gramEnd"/>
      <w:r w:rsidRPr="00002DF4">
        <w:rPr>
          <w:b/>
          <w:sz w:val="22"/>
          <w:szCs w:val="22"/>
        </w:rPr>
        <w:t>-30377- R.G./4. md.</w:t>
      </w:r>
      <w:r w:rsidRPr="00002DF4">
        <w:rPr>
          <w:sz w:val="22"/>
          <w:szCs w:val="22"/>
        </w:rPr>
        <w:t xml:space="preserve">) </w:t>
      </w:r>
      <w:r w:rsidR="00271FFF" w:rsidRPr="00002DF4">
        <w:rPr>
          <w:sz w:val="22"/>
          <w:szCs w:val="22"/>
        </w:rPr>
        <w:t>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6E6C25" w:rsidRPr="00002DF4">
        <w:rPr>
          <w:b/>
          <w:sz w:val="22"/>
          <w:szCs w:val="22"/>
        </w:rPr>
        <w:t>md</w:t>
      </w:r>
      <w:proofErr w:type="gramStart"/>
      <w:r w:rsidR="006E6C25" w:rsidRPr="00002DF4">
        <w:rPr>
          <w:b/>
          <w:sz w:val="22"/>
          <w:szCs w:val="22"/>
        </w:rPr>
        <w:t>.</w:t>
      </w:r>
      <w:r w:rsidR="00E80C02" w:rsidRPr="00002DF4">
        <w:rPr>
          <w:b/>
          <w:sz w:val="22"/>
          <w:szCs w:val="22"/>
        </w:rPr>
        <w:t>;</w:t>
      </w:r>
      <w:proofErr w:type="gramEnd"/>
      <w:r w:rsidR="00E80C02" w:rsidRPr="00002DF4">
        <w:rPr>
          <w:b/>
          <w:sz w:val="22"/>
          <w:szCs w:val="22"/>
        </w:rPr>
        <w:t xml:space="preserve"> Değişik: 28/07/2015-29428 R.G./1. md.;</w:t>
      </w:r>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lastRenderedPageBreak/>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002DF4">
        <w:rPr>
          <w:sz w:val="22"/>
          <w:szCs w:val="22"/>
        </w:rPr>
        <w:t>kriterlere</w:t>
      </w:r>
      <w:proofErr w:type="gramEnd"/>
      <w:r w:rsidRPr="00002DF4">
        <w:rPr>
          <w:sz w:val="22"/>
          <w:szCs w:val="22"/>
        </w:rPr>
        <w:t xml:space="preserve"> göre puanlanacak ve en yüksek puana sahip istekli ekonomik açıdan en avantajlı teklif sahibi, en yüksek ikinci puana sahip istekli ise ekonomik açıdan en avantajlı ikinci teklif sahibi olarak belirlenecektir.</w:t>
      </w:r>
    </w:p>
    <w:p w:rsidR="00E80C02" w:rsidRPr="00002DF4" w:rsidRDefault="00E80C02" w:rsidP="00E80C02">
      <w:pPr>
        <w:pStyle w:val="Metin"/>
        <w:spacing w:after="120"/>
        <w:ind w:firstLine="0"/>
        <w:rPr>
          <w:sz w:val="22"/>
          <w:szCs w:val="22"/>
        </w:rPr>
      </w:pPr>
      <w:r w:rsidRPr="00002DF4">
        <w:rPr>
          <w:b/>
          <w:sz w:val="22"/>
          <w:szCs w:val="22"/>
        </w:rPr>
        <w:t>70.1.1.</w:t>
      </w:r>
      <w:r w:rsidR="00087DD5">
        <w:rPr>
          <w:rStyle w:val="DipnotBavurusu"/>
          <w:b/>
          <w:sz w:val="22"/>
          <w:szCs w:val="22"/>
        </w:rPr>
        <w:footnoteReference w:id="10"/>
      </w:r>
      <w:r w:rsidRPr="00002DF4">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r w:rsidRPr="00002DF4">
        <w:rPr>
          <w:b/>
          <w:sz w:val="22"/>
          <w:szCs w:val="22"/>
        </w:rPr>
        <w:t xml:space="preserve">70.1.2. </w:t>
      </w:r>
      <w:r w:rsidRPr="00002DF4">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w:t>
      </w:r>
      <w:proofErr w:type="gramStart"/>
      <w:r w:rsidR="00783941" w:rsidRPr="00002DF4">
        <w:rPr>
          <w:b/>
          <w:sz w:val="22"/>
          <w:szCs w:val="22"/>
        </w:rPr>
        <w:t>27/5/2016</w:t>
      </w:r>
      <w:proofErr w:type="gramEnd"/>
      <w:r w:rsidR="00783941" w:rsidRPr="00002DF4">
        <w:rPr>
          <w:b/>
          <w:sz w:val="22"/>
          <w:szCs w:val="22"/>
        </w:rPr>
        <w:t xml:space="preserve">-29724 Mükerrer R.G./ 2. md.)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002DF4">
        <w:rPr>
          <w:sz w:val="22"/>
          <w:szCs w:val="22"/>
        </w:rPr>
        <w:t>kağıtlara</w:t>
      </w:r>
      <w:proofErr w:type="gramEnd"/>
      <w:r w:rsidRPr="00002DF4">
        <w:rPr>
          <w:sz w:val="22"/>
          <w:szCs w:val="22"/>
        </w:rPr>
        <w:t xml:space="preserve">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002DF4">
        <w:rPr>
          <w:sz w:val="22"/>
          <w:szCs w:val="22"/>
        </w:rPr>
        <w:t>kriterlerinin</w:t>
      </w:r>
      <w:proofErr w:type="gramEnd"/>
      <w:r w:rsidRPr="00002DF4">
        <w:rPr>
          <w:sz w:val="22"/>
          <w:szCs w:val="22"/>
        </w:rPr>
        <w:t xml:space="preserve"> </w:t>
      </w:r>
      <w:r w:rsidRPr="00002DF4">
        <w:rPr>
          <w:sz w:val="22"/>
          <w:szCs w:val="22"/>
        </w:rPr>
        <w:lastRenderedPageBreak/>
        <w:t>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 hizmet işleri gelirleri için % 6)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 (% 20-40),</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 (% 15-30),</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 10-20),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002DF4">
        <w:rPr>
          <w:sz w:val="22"/>
          <w:szCs w:val="22"/>
        </w:rPr>
        <w:t>dahilinde</w:t>
      </w:r>
      <w:proofErr w:type="gramEnd"/>
      <w:r w:rsidRPr="00002DF4">
        <w:rPr>
          <w:sz w:val="22"/>
          <w:szCs w:val="22"/>
        </w:rPr>
        <w:t xml:space="preserv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lastRenderedPageBreak/>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xml:space="preserve"> Yapımla ilgili hizmet işleri dışında idarelerce iş durum, iş denetleme ve iş yönetme belgesi düzenlenmeyecektir. Yapımla ilgili hizmet işleri </w:t>
      </w:r>
      <w:proofErr w:type="gramStart"/>
      <w:r w:rsidRPr="00002DF4">
        <w:rPr>
          <w:rStyle w:val="normal1"/>
          <w:sz w:val="22"/>
          <w:szCs w:val="22"/>
        </w:rPr>
        <w:t>dahil</w:t>
      </w:r>
      <w:proofErr w:type="gramEnd"/>
      <w:r w:rsidRPr="00002DF4">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002DF4">
        <w:rPr>
          <w:b/>
          <w:sz w:val="22"/>
          <w:szCs w:val="22"/>
          <w:lang w:eastAsia="en-US"/>
        </w:rPr>
        <w:t>(Ek:</w:t>
      </w:r>
      <w:proofErr w:type="gramStart"/>
      <w:r w:rsidR="00445B59" w:rsidRPr="00002DF4">
        <w:rPr>
          <w:b/>
          <w:sz w:val="22"/>
          <w:szCs w:val="22"/>
          <w:lang w:eastAsia="en-US"/>
        </w:rPr>
        <w:t>13</w:t>
      </w:r>
      <w:r w:rsidR="00445B59" w:rsidRPr="00002DF4">
        <w:rPr>
          <w:b/>
          <w:sz w:val="22"/>
          <w:szCs w:val="22"/>
        </w:rPr>
        <w:t>/04</w:t>
      </w:r>
      <w:r w:rsidR="00445B59" w:rsidRPr="00002DF4">
        <w:rPr>
          <w:b/>
          <w:sz w:val="22"/>
          <w:szCs w:val="22"/>
          <w:lang w:eastAsia="en-US"/>
        </w:rPr>
        <w:t>/</w:t>
      </w:r>
      <w:r w:rsidR="00445B59" w:rsidRPr="00002DF4">
        <w:rPr>
          <w:b/>
          <w:sz w:val="22"/>
          <w:szCs w:val="22"/>
        </w:rPr>
        <w:t>2013</w:t>
      </w:r>
      <w:proofErr w:type="gramEnd"/>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t>72.6.</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25 md.)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md</w:t>
      </w:r>
      <w:proofErr w:type="gramStart"/>
      <w:r w:rsidR="00AE0689" w:rsidRPr="00002DF4">
        <w:rPr>
          <w:b/>
          <w:sz w:val="22"/>
          <w:szCs w:val="22"/>
        </w:rPr>
        <w:t>.</w:t>
      </w:r>
      <w:r w:rsidR="00F71A85">
        <w:rPr>
          <w:b/>
          <w:sz w:val="22"/>
          <w:szCs w:val="22"/>
        </w:rPr>
        <w:t>;</w:t>
      </w:r>
      <w:proofErr w:type="gramEnd"/>
      <w:r w:rsidR="006208EC" w:rsidRPr="006208EC">
        <w:rPr>
          <w:rFonts w:eastAsia="Calibri"/>
          <w:b/>
          <w:bCs/>
          <w:sz w:val="22"/>
          <w:szCs w:val="22"/>
          <w:lang w:eastAsia="en-US"/>
        </w:rPr>
        <w:t>m</w:t>
      </w:r>
      <w:r w:rsidR="00F71A85" w:rsidRPr="006208EC">
        <w:rPr>
          <w:rFonts w:eastAsia="Calibri"/>
          <w:b/>
          <w:bCs/>
          <w:sz w:val="22"/>
          <w:szCs w:val="22"/>
          <w:lang w:eastAsia="en-US"/>
        </w:rPr>
        <w:t>ülga ibare:13.06.2019-30800 R.G/13.md.; yürürlük:23.06.2019</w:t>
      </w:r>
      <w:r w:rsidR="00AE0689" w:rsidRPr="006208EC">
        <w:rPr>
          <w:b/>
          <w:sz w:val="22"/>
          <w:szCs w:val="22"/>
        </w:rPr>
        <w:t xml:space="preserve">) </w:t>
      </w:r>
      <w:r w:rsidRPr="006208EC">
        <w:rPr>
          <w:sz w:val="22"/>
          <w:szCs w:val="22"/>
        </w:rPr>
        <w:t>YMM, SMMM veya vergi dairesi onaylı suretlerinin veya serbest meslek makbuzu nüshalar</w:t>
      </w:r>
      <w:r w:rsidR="00AE0689" w:rsidRPr="006208EC">
        <w:rPr>
          <w:sz w:val="22"/>
          <w:szCs w:val="22"/>
        </w:rPr>
        <w:t>ının ya da bu nüshaların noter</w:t>
      </w:r>
      <w:r w:rsidR="00AE0689" w:rsidRPr="00002DF4">
        <w:rPr>
          <w:sz w:val="22"/>
          <w:szCs w:val="22"/>
        </w:rPr>
        <w:t xml:space="preserv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AE0689" w:rsidRPr="00002DF4">
        <w:rPr>
          <w:bCs/>
          <w:sz w:val="22"/>
          <w:szCs w:val="22"/>
        </w:rPr>
        <w:t>SM,</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w:t>
      </w:r>
      <w:proofErr w:type="gramStart"/>
      <w:r w:rsidRPr="00002DF4">
        <w:rPr>
          <w:sz w:val="22"/>
          <w:szCs w:val="22"/>
        </w:rPr>
        <w:t>1/1/2010</w:t>
      </w:r>
      <w:proofErr w:type="gramEnd"/>
      <w:r w:rsidRPr="00002DF4">
        <w:rPr>
          <w:sz w:val="22"/>
          <w:szCs w:val="22"/>
        </w:rPr>
        <w:t xml:space="preserve">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xml:space="preserve"> Hizmet Alımı İhaleleri Uygulama Yönetmeliğinin 41 inci maddesinde, idareler tarafından alımın niteliği göz önünde bulundurulmak suretiyle “mesleki ve teknik yeterlik </w:t>
      </w:r>
      <w:proofErr w:type="gramStart"/>
      <w:r w:rsidRPr="00002DF4">
        <w:rPr>
          <w:sz w:val="22"/>
          <w:szCs w:val="22"/>
        </w:rPr>
        <w:t>kriteri</w:t>
      </w:r>
      <w:proofErr w:type="gramEnd"/>
      <w:r w:rsidRPr="00002DF4">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w:t>
      </w:r>
      <w:r w:rsidRPr="00002DF4">
        <w:rPr>
          <w:sz w:val="22"/>
          <w:szCs w:val="22"/>
        </w:rPr>
        <w:lastRenderedPageBreak/>
        <w:t xml:space="preserve">olması halinde kapasite raporuna ilişkin yeterlik </w:t>
      </w:r>
      <w:proofErr w:type="gramStart"/>
      <w:r w:rsidRPr="00002DF4">
        <w:rPr>
          <w:sz w:val="22"/>
          <w:szCs w:val="22"/>
        </w:rPr>
        <w:t>kriteri</w:t>
      </w:r>
      <w:proofErr w:type="gramEnd"/>
      <w:r w:rsidRPr="00002DF4">
        <w:rPr>
          <w:sz w:val="22"/>
          <w:szCs w:val="22"/>
        </w:rPr>
        <w:t xml:space="preserve"> ortaklardan biri, birkaçı veya tamamı tarafından sağlanabilir. Konsorsiyumlarda ise kapasite raporunun, her bir ortağın kendi kısmı için istenilen asgari yeterlik </w:t>
      </w:r>
      <w:proofErr w:type="gramStart"/>
      <w:r w:rsidRPr="00002DF4">
        <w:rPr>
          <w:sz w:val="22"/>
          <w:szCs w:val="22"/>
        </w:rPr>
        <w:t>kriterini</w:t>
      </w:r>
      <w:proofErr w:type="gramEnd"/>
      <w:r w:rsidRPr="00002DF4">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002DF4">
        <w:rPr>
          <w:sz w:val="22"/>
          <w:szCs w:val="22"/>
        </w:rPr>
        <w:t>kriterinin</w:t>
      </w:r>
      <w:proofErr w:type="gramEnd"/>
      <w:r w:rsidRPr="00002DF4">
        <w:rPr>
          <w:sz w:val="22"/>
          <w:szCs w:val="22"/>
        </w:rPr>
        <w:t xml:space="preserve">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 xml:space="preserve">Kısmi teklife </w:t>
      </w:r>
      <w:proofErr w:type="gramStart"/>
      <w:r w:rsidRPr="00002DF4">
        <w:rPr>
          <w:sz w:val="22"/>
          <w:szCs w:val="22"/>
        </w:rPr>
        <w:t>imkan</w:t>
      </w:r>
      <w:proofErr w:type="gramEnd"/>
      <w:r w:rsidRPr="00002DF4">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t xml:space="preserve">73.4.(Ek: </w:t>
      </w:r>
      <w:proofErr w:type="gramStart"/>
      <w:r w:rsidRPr="00002DF4">
        <w:rPr>
          <w:b/>
          <w:sz w:val="22"/>
          <w:szCs w:val="22"/>
        </w:rPr>
        <w:t>9/2/2011</w:t>
      </w:r>
      <w:proofErr w:type="gramEnd"/>
      <w:r w:rsidRPr="00002DF4">
        <w:rPr>
          <w:b/>
          <w:sz w:val="22"/>
          <w:szCs w:val="22"/>
        </w:rPr>
        <w:t xml:space="preserve"> -27841 RG/ 1. md.)</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w:t>
      </w:r>
      <w:proofErr w:type="gramStart"/>
      <w:r w:rsidRPr="00002DF4">
        <w:rPr>
          <w:sz w:val="22"/>
          <w:szCs w:val="22"/>
        </w:rPr>
        <w:t>kritere</w:t>
      </w:r>
      <w:proofErr w:type="gramEnd"/>
      <w:r w:rsidRPr="00002DF4">
        <w:rPr>
          <w:sz w:val="22"/>
          <w:szCs w:val="22"/>
        </w:rPr>
        <w:t>),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r w:rsidRPr="00002DF4">
        <w:rPr>
          <w:b/>
          <w:sz w:val="22"/>
          <w:szCs w:val="22"/>
        </w:rPr>
        <w:t>m</w:t>
      </w:r>
      <w:r w:rsidRPr="00002DF4">
        <w:rPr>
          <w:b/>
          <w:sz w:val="22"/>
          <w:szCs w:val="22"/>
          <w:lang w:eastAsia="en-US"/>
        </w:rPr>
        <w:t>d</w:t>
      </w:r>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 xml:space="preserve">Kalite yönetim sistem belgelendirilmesine ilişkin olarak ISO 9001:2008 standardı </w:t>
      </w:r>
      <w:proofErr w:type="gramStart"/>
      <w:r w:rsidRPr="00002DF4">
        <w:rPr>
          <w:sz w:val="22"/>
          <w:szCs w:val="22"/>
        </w:rPr>
        <w:t>13/11/2008</w:t>
      </w:r>
      <w:proofErr w:type="gramEnd"/>
      <w:r w:rsidRPr="00002DF4">
        <w:rPr>
          <w:sz w:val="22"/>
          <w:szCs w:val="22"/>
        </w:rPr>
        <w:t xml:space="preserve">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002DF4" w:rsidRDefault="0072018D" w:rsidP="0072018D">
      <w:pPr>
        <w:widowControl w:val="0"/>
        <w:spacing w:after="120"/>
        <w:jc w:val="both"/>
        <w:rPr>
          <w:sz w:val="22"/>
          <w:szCs w:val="22"/>
        </w:rPr>
      </w:pPr>
      <w:r w:rsidRPr="00002DF4">
        <w:rPr>
          <w:b/>
          <w:sz w:val="22"/>
          <w:szCs w:val="22"/>
        </w:rPr>
        <w:t>74.5.</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xml:space="preserve"> İdarelerin kendi hizmet binalarında veya diğer görev </w:t>
      </w:r>
      <w:r w:rsidRPr="00002DF4">
        <w:rPr>
          <w:sz w:val="22"/>
          <w:szCs w:val="22"/>
        </w:rPr>
        <w:lastRenderedPageBreak/>
        <w:t>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r w:rsidRPr="00002DF4">
        <w:rPr>
          <w:b/>
          <w:sz w:val="22"/>
          <w:szCs w:val="22"/>
        </w:rPr>
        <w:t>74.6.</w:t>
      </w:r>
      <w:r w:rsidRPr="00002DF4">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md.)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t>74.8.</w:t>
      </w:r>
      <w:r w:rsidRPr="00002DF4">
        <w:rPr>
          <w:sz w:val="22"/>
          <w:szCs w:val="22"/>
        </w:rPr>
        <w:t> </w:t>
      </w:r>
      <w:r w:rsidRPr="00002DF4">
        <w:rPr>
          <w:b/>
          <w:sz w:val="22"/>
          <w:szCs w:val="22"/>
          <w:lang w:eastAsia="en-US"/>
        </w:rPr>
        <w:t xml:space="preserve"> (Değişik: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1</w:t>
      </w:r>
      <w:r w:rsidR="009E5966" w:rsidRPr="00002DF4">
        <w:rPr>
          <w:b/>
          <w:sz w:val="22"/>
          <w:szCs w:val="22"/>
          <w:lang w:eastAsia="en-US"/>
        </w:rPr>
        <w:t>.</w:t>
      </w:r>
      <w:r w:rsidRPr="00002DF4">
        <w:rPr>
          <w:b/>
          <w:sz w:val="22"/>
          <w:szCs w:val="22"/>
          <w:lang w:eastAsia="en-US"/>
        </w:rPr>
        <w:t xml:space="preserve">md.) </w:t>
      </w:r>
      <w:r w:rsidRPr="00002DF4">
        <w:rPr>
          <w:sz w:val="22"/>
          <w:szCs w:val="22"/>
        </w:rPr>
        <w:t> </w:t>
      </w:r>
      <w:r w:rsidRPr="00002DF4">
        <w:rPr>
          <w:rFonts w:eastAsia="ヒラギノ明朝Pro W3"/>
          <w:sz w:val="22"/>
          <w:szCs w:val="22"/>
          <w:lang w:val="en-GB" w:eastAsia="en-US"/>
        </w:rPr>
        <w:t>4734 sayılıKanunun 13 üncümaddesininbirincifıkrasının (b) bendinin (2) numaralı alt bendindehizmetalımlarıiçinöngörülenüst limit tutarınındörtkatınınaltındakalanvehizmetalımıihalesiylegerçekleştirilecekolandanışmanlıkhizmetialımlarındakaliteve</w:t>
      </w:r>
      <w:r w:rsidR="00632DFB" w:rsidRPr="00002DF4">
        <w:rPr>
          <w:rFonts w:eastAsia="ヒラギノ明朝Pro W3"/>
          <w:sz w:val="22"/>
          <w:szCs w:val="22"/>
          <w:lang w:val="en-GB" w:eastAsia="en-US"/>
        </w:rPr>
        <w:t xml:space="preserve"> standard </w:t>
      </w:r>
      <w:r w:rsidRPr="00002DF4">
        <w:rPr>
          <w:rFonts w:eastAsia="ヒラギノ明朝Pro W3"/>
          <w:sz w:val="22"/>
          <w:szCs w:val="22"/>
          <w:lang w:val="en-GB" w:eastAsia="en-US"/>
        </w:rPr>
        <w:t>ilişkinbelgelerkapsamındasadecekaliteyönetim</w:t>
      </w:r>
      <w:r w:rsidR="00942562" w:rsidRPr="00002DF4">
        <w:rPr>
          <w:rFonts w:eastAsia="ヒラギノ明朝Pro W3"/>
          <w:sz w:val="22"/>
          <w:szCs w:val="22"/>
          <w:lang w:val="en-GB" w:eastAsia="en-US"/>
        </w:rPr>
        <w:t xml:space="preserve"> system </w:t>
      </w:r>
      <w:r w:rsidRPr="00002DF4">
        <w:rPr>
          <w:rFonts w:eastAsia="ヒラギノ明朝Pro W3"/>
          <w:sz w:val="22"/>
          <w:szCs w:val="22"/>
          <w:lang w:val="en-GB" w:eastAsia="en-US"/>
        </w:rPr>
        <w:t>belgesiistenebilecektir.</w:t>
      </w:r>
    </w:p>
    <w:p w:rsidR="0072018D" w:rsidRPr="00002DF4" w:rsidRDefault="0072018D" w:rsidP="00632DFB">
      <w:pPr>
        <w:widowControl w:val="0"/>
        <w:spacing w:after="120"/>
        <w:jc w:val="both"/>
        <w:rPr>
          <w:sz w:val="22"/>
          <w:szCs w:val="22"/>
        </w:rPr>
      </w:pPr>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r w:rsidRPr="00002DF4">
        <w:rPr>
          <w:b/>
          <w:sz w:val="22"/>
          <w:szCs w:val="22"/>
        </w:rPr>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w:t>
      </w:r>
      <w:r w:rsidRPr="00002DF4">
        <w:rPr>
          <w:sz w:val="22"/>
          <w:szCs w:val="22"/>
        </w:rPr>
        <w:lastRenderedPageBreak/>
        <w:t>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002DF4" w:rsidRDefault="0072018D" w:rsidP="0072018D">
      <w:pPr>
        <w:widowControl w:val="0"/>
        <w:spacing w:after="120"/>
        <w:jc w:val="both"/>
        <w:rPr>
          <w:sz w:val="22"/>
          <w:szCs w:val="22"/>
        </w:rPr>
      </w:pPr>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 xml:space="preserve">Yemek hizmeti alımı ihalelerinde, idari şartnamenin “Mesleki ve teknik yeterliğe ilişkin belgeler ve bu belgelerin taşıması gereken </w:t>
      </w:r>
      <w:proofErr w:type="gramStart"/>
      <w:r w:rsidRPr="00002DF4">
        <w:rPr>
          <w:sz w:val="22"/>
          <w:szCs w:val="22"/>
        </w:rPr>
        <w:t>kriterler</w:t>
      </w:r>
      <w:proofErr w:type="gramEnd"/>
      <w:r w:rsidRPr="00002DF4">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 xml:space="preserve">Madde 76-İş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002DF4">
        <w:rPr>
          <w:sz w:val="22"/>
          <w:szCs w:val="22"/>
        </w:rPr>
        <w:t>dahil</w:t>
      </w:r>
      <w:proofErr w:type="gramEnd"/>
      <w:r w:rsidRPr="00002DF4">
        <w:rPr>
          <w:sz w:val="22"/>
          <w:szCs w:val="22"/>
        </w:rPr>
        <w:t xml:space="preserve"> olan giderler” maddesi ve tip sözleşmenin 21 inci maddesinde yer almaktadır.</w:t>
      </w:r>
    </w:p>
    <w:p w:rsidR="0072018D" w:rsidRPr="00002DF4" w:rsidRDefault="0072018D" w:rsidP="0072018D">
      <w:pPr>
        <w:widowControl w:val="0"/>
        <w:spacing w:after="120"/>
        <w:jc w:val="both"/>
        <w:rPr>
          <w:sz w:val="22"/>
          <w:szCs w:val="22"/>
        </w:rPr>
      </w:pPr>
      <w:r w:rsidRPr="00002DF4">
        <w:rPr>
          <w:b/>
          <w:sz w:val="22"/>
          <w:szCs w:val="22"/>
        </w:rPr>
        <w:t>76.1.1 </w:t>
      </w:r>
      <w:r w:rsidRPr="00002DF4">
        <w:rPr>
          <w:sz w:val="22"/>
          <w:szCs w:val="22"/>
        </w:rPr>
        <w:t xml:space="preserve">Hizmet İşleri Genel Şartnamesinin 19 uncu maddesinde </w:t>
      </w:r>
      <w:r w:rsidRPr="00002DF4">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w:t>
      </w:r>
      <w:proofErr w:type="gramStart"/>
      <w:r w:rsidRPr="00002DF4">
        <w:rPr>
          <w:i/>
          <w:sz w:val="22"/>
          <w:szCs w:val="22"/>
        </w:rPr>
        <w:t>yapılacak …</w:t>
      </w:r>
      <w:proofErr w:type="gramEnd"/>
      <w:r w:rsidRPr="00002DF4">
        <w:rPr>
          <w:i/>
          <w:sz w:val="22"/>
          <w:szCs w:val="22"/>
        </w:rPr>
        <w:t xml:space="preserve"> , sigorta, …giderlerinden hangilerinin, isteklilerce teklif edilecek fiyata </w:t>
      </w:r>
      <w:proofErr w:type="gramStart"/>
      <w:r w:rsidRPr="00002DF4">
        <w:rPr>
          <w:i/>
          <w:sz w:val="22"/>
          <w:szCs w:val="22"/>
        </w:rPr>
        <w:t>dahil</w:t>
      </w:r>
      <w:proofErr w:type="gramEnd"/>
      <w:r w:rsidRPr="00002DF4">
        <w:rPr>
          <w:i/>
          <w:sz w:val="22"/>
          <w:szCs w:val="22"/>
        </w:rPr>
        <w:t xml:space="preserve"> olması gerektiğini bu maddede belirtecekleri” </w:t>
      </w:r>
      <w:r w:rsidRPr="00002DF4">
        <w:rPr>
          <w:sz w:val="22"/>
          <w:szCs w:val="22"/>
        </w:rPr>
        <w:t xml:space="preserve">ifade edilmiştir. Bu nedenle, idarece sözleşme taslağının 21 inci maddesinde yükleniciden sigorta yaptırması istenmekte ise idari şartnamenin “Teklif fiyata </w:t>
      </w:r>
      <w:proofErr w:type="gramStart"/>
      <w:r w:rsidRPr="00002DF4">
        <w:rPr>
          <w:sz w:val="22"/>
          <w:szCs w:val="22"/>
        </w:rPr>
        <w:t>dahil</w:t>
      </w:r>
      <w:proofErr w:type="gramEnd"/>
      <w:r w:rsidRPr="00002DF4">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002DF4">
        <w:rPr>
          <w:sz w:val="22"/>
          <w:szCs w:val="22"/>
        </w:rPr>
        <w:t>dahil</w:t>
      </w:r>
      <w:proofErr w:type="gramEnd"/>
      <w:r w:rsidRPr="00002DF4">
        <w:rPr>
          <w:sz w:val="22"/>
          <w:szCs w:val="22"/>
        </w:rPr>
        <w:t xml:space="preserve">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xml:space="preserve"> İdareler, idari şartnamede teklif fiyata </w:t>
      </w:r>
      <w:proofErr w:type="gramStart"/>
      <w:r w:rsidRPr="00002DF4">
        <w:rPr>
          <w:sz w:val="22"/>
          <w:szCs w:val="22"/>
        </w:rPr>
        <w:t>dahil</w:t>
      </w:r>
      <w:proofErr w:type="gramEnd"/>
      <w:r w:rsidRPr="00002DF4">
        <w:rPr>
          <w:sz w:val="22"/>
          <w:szCs w:val="22"/>
        </w:rPr>
        <w:t xml:space="preserve">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w:t>
      </w:r>
      <w:proofErr w:type="gramStart"/>
      <w:r w:rsidRPr="00002DF4">
        <w:rPr>
          <w:sz w:val="22"/>
          <w:szCs w:val="22"/>
        </w:rPr>
        <w:t>21.1</w:t>
      </w:r>
      <w:proofErr w:type="gramEnd"/>
      <w:r w:rsidRPr="00002DF4">
        <w:rPr>
          <w:sz w:val="22"/>
          <w:szCs w:val="22"/>
        </w:rPr>
        <w:t>.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w:t>
      </w:r>
      <w:proofErr w:type="gramStart"/>
      <w:r w:rsidRPr="00002DF4">
        <w:rPr>
          <w:sz w:val="22"/>
          <w:szCs w:val="22"/>
        </w:rPr>
        <w:t>21.1</w:t>
      </w:r>
      <w:proofErr w:type="gramEnd"/>
      <w:r w:rsidRPr="00002DF4">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002DF4">
        <w:rPr>
          <w:sz w:val="22"/>
          <w:szCs w:val="22"/>
        </w:rPr>
        <w:t>21.1</w:t>
      </w:r>
      <w:proofErr w:type="gramEnd"/>
      <w:r w:rsidRPr="00002DF4">
        <w:rPr>
          <w:sz w:val="22"/>
          <w:szCs w:val="22"/>
        </w:rPr>
        <w:t>.)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002DF4">
        <w:rPr>
          <w:sz w:val="22"/>
          <w:szCs w:val="22"/>
        </w:rPr>
        <w:t>dahil</w:t>
      </w:r>
      <w:proofErr w:type="gramEnd"/>
      <w:r w:rsidRPr="00002DF4">
        <w:rPr>
          <w:sz w:val="22"/>
          <w:szCs w:val="22"/>
        </w:rPr>
        <w:t xml:space="preserve"> olan giderler” maddesinde sigorta giderine yer verilmediği ve/veya sözleşme taslağının (21.2.) maddesinde sigorta türü veya türleri ile sigorta teminatının kapsam ve limitinin belirlenmediği </w:t>
      </w:r>
      <w:r w:rsidRPr="00002DF4">
        <w:rPr>
          <w:sz w:val="22"/>
          <w:szCs w:val="22"/>
        </w:rPr>
        <w:lastRenderedPageBreak/>
        <w:t xml:space="preserve">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w:t>
      </w:r>
      <w:proofErr w:type="gramStart"/>
      <w:r w:rsidRPr="00002DF4">
        <w:rPr>
          <w:sz w:val="22"/>
          <w:szCs w:val="22"/>
        </w:rPr>
        <w:t>dahil</w:t>
      </w:r>
      <w:proofErr w:type="gramEnd"/>
      <w:r w:rsidRPr="00002DF4">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w:t>
      </w:r>
      <w:proofErr w:type="gramStart"/>
      <w:r w:rsidRPr="00002DF4">
        <w:rPr>
          <w:sz w:val="22"/>
          <w:szCs w:val="22"/>
        </w:rPr>
        <w:t>kriteri</w:t>
      </w:r>
      <w:proofErr w:type="gramEnd"/>
      <w:r w:rsidRPr="00002DF4">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 xml:space="preserve">Madde 78-Personel çalıştırılmasına dayalı hizmet alımlarında teklif fiyata </w:t>
      </w:r>
      <w:proofErr w:type="gramStart"/>
      <w:r w:rsidRPr="00002DF4">
        <w:rPr>
          <w:b/>
          <w:sz w:val="22"/>
          <w:szCs w:val="22"/>
        </w:rPr>
        <w:t>dahil</w:t>
      </w:r>
      <w:proofErr w:type="gramEnd"/>
      <w:r w:rsidRPr="00002DF4">
        <w:rPr>
          <w:b/>
          <w:sz w:val="22"/>
          <w:szCs w:val="22"/>
        </w:rPr>
        <w:t xml:space="preserve">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Pr="00002DF4">
        <w:rPr>
          <w:b/>
          <w:sz w:val="22"/>
          <w:szCs w:val="22"/>
          <w:lang w:eastAsia="en-US"/>
        </w:rPr>
        <w:t xml:space="preserve">(Değişik: </w:t>
      </w:r>
      <w:proofErr w:type="gramStart"/>
      <w:r w:rsidR="00B23914" w:rsidRPr="00002DF4">
        <w:rPr>
          <w:b/>
          <w:sz w:val="22"/>
          <w:szCs w:val="22"/>
        </w:rPr>
        <w:t>07/06/2014</w:t>
      </w:r>
      <w:proofErr w:type="gramEnd"/>
      <w:r w:rsidR="00B23914" w:rsidRPr="00002DF4">
        <w:rPr>
          <w:b/>
          <w:sz w:val="22"/>
          <w:szCs w:val="22"/>
        </w:rPr>
        <w:t>-29023</w:t>
      </w:r>
      <w:r w:rsidR="00C157B5" w:rsidRPr="00002DF4">
        <w:rPr>
          <w:b/>
          <w:sz w:val="22"/>
          <w:szCs w:val="22"/>
          <w:lang w:eastAsia="en-US"/>
        </w:rPr>
        <w:t xml:space="preserve"> R.G./ 39</w:t>
      </w:r>
      <w:r w:rsidR="005B63A3" w:rsidRPr="00002DF4">
        <w:rPr>
          <w:b/>
          <w:sz w:val="22"/>
          <w:szCs w:val="22"/>
          <w:lang w:eastAsia="en-US"/>
        </w:rPr>
        <w:t xml:space="preserve">. md.), </w:t>
      </w:r>
      <w:r w:rsidR="005B63A3" w:rsidRPr="00002DF4">
        <w:rPr>
          <w:b/>
          <w:sz w:val="22"/>
          <w:szCs w:val="22"/>
        </w:rPr>
        <w:t> (Değişik: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2018-30324 R.G./6. md.)</w:t>
      </w:r>
      <w:r w:rsidR="005B63A3" w:rsidRPr="00002DF4">
        <w:rPr>
          <w:rFonts w:eastAsia="ヒラギノ明朝 Pro W3"/>
          <w:sz w:val="22"/>
          <w:szCs w:val="22"/>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2018-30324 R.G./6. md.)</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002DF4">
        <w:rPr>
          <w:sz w:val="22"/>
          <w:szCs w:val="22"/>
        </w:rPr>
        <w:t>dahil</w:t>
      </w:r>
      <w:proofErr w:type="gramEnd"/>
      <w:r w:rsidRPr="00002DF4">
        <w:rPr>
          <w:sz w:val="22"/>
          <w:szCs w:val="22"/>
        </w:rPr>
        <w:t>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md.)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-30324 R.G./6. md.)</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md.) </w:t>
      </w:r>
      <w:r w:rsidRPr="00002DF4">
        <w:rPr>
          <w:sz w:val="22"/>
          <w:szCs w:val="22"/>
        </w:rPr>
        <w:t>Niteliği gereği süreklilik arz etme koşulu dışında 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proofErr w:type="gramStart"/>
      <w:r w:rsidR="008302C0" w:rsidRPr="00002DF4">
        <w:rPr>
          <w:b/>
          <w:sz w:val="22"/>
          <w:szCs w:val="22"/>
        </w:rPr>
        <w:t>12/06</w:t>
      </w:r>
      <w:r w:rsidR="00A87267" w:rsidRPr="00002DF4">
        <w:rPr>
          <w:b/>
          <w:sz w:val="22"/>
          <w:szCs w:val="22"/>
        </w:rPr>
        <w:t>/2015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md.)</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md.) </w:t>
      </w:r>
      <w:r w:rsidR="00A87267" w:rsidRPr="00002DF4">
        <w:rPr>
          <w:sz w:val="22"/>
          <w:szCs w:val="22"/>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002DF4">
        <w:rPr>
          <w:sz w:val="22"/>
          <w:szCs w:val="22"/>
        </w:rPr>
        <w:t>dahil</w:t>
      </w:r>
      <w:proofErr w:type="gramEnd"/>
      <w:r w:rsidR="00A87267" w:rsidRPr="00002DF4">
        <w:rPr>
          <w:sz w:val="22"/>
          <w:szCs w:val="22"/>
        </w:rPr>
        <w:t xml:space="preserve">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proofErr w:type="gramStart"/>
      <w:r w:rsidR="008302C0" w:rsidRPr="00002DF4">
        <w:rPr>
          <w:b/>
          <w:sz w:val="22"/>
          <w:szCs w:val="22"/>
        </w:rPr>
        <w:t>12/06/2015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md.)</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Pr="00002DF4">
        <w:rPr>
          <w:rFonts w:eastAsia="ヒラギノ明朝 Pro W3"/>
          <w:b/>
          <w:sz w:val="22"/>
          <w:szCs w:val="22"/>
        </w:rPr>
        <w:t xml:space="preserve">(Değişik: </w:t>
      </w:r>
      <w:r w:rsidRPr="00002DF4">
        <w:rPr>
          <w:b/>
          <w:sz w:val="22"/>
          <w:szCs w:val="22"/>
        </w:rPr>
        <w:t>9/2/2011 -27841 RG/ 2. md</w:t>
      </w:r>
      <w:proofErr w:type="gramStart"/>
      <w:r w:rsidRPr="00002DF4">
        <w:rPr>
          <w:b/>
          <w:sz w:val="22"/>
          <w:szCs w:val="22"/>
        </w:rPr>
        <w:t>.</w:t>
      </w:r>
      <w:r w:rsidR="00DA3FA8" w:rsidRPr="00002DF4">
        <w:rPr>
          <w:b/>
          <w:sz w:val="22"/>
          <w:szCs w:val="22"/>
        </w:rPr>
        <w:t>;</w:t>
      </w:r>
      <w:proofErr w:type="gramEnd"/>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md.</w:t>
      </w:r>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78.5.1.(Ek: </w:t>
      </w:r>
      <w:r w:rsidR="009238CF" w:rsidRPr="00002DF4">
        <w:rPr>
          <w:b/>
          <w:sz w:val="22"/>
          <w:szCs w:val="22"/>
        </w:rPr>
        <w:t>9/2/2011 -27841 RG/</w:t>
      </w:r>
      <w:r w:rsidRPr="00002DF4">
        <w:rPr>
          <w:b/>
          <w:sz w:val="22"/>
          <w:szCs w:val="22"/>
        </w:rPr>
        <w:t>2. md.)</w:t>
      </w:r>
      <w:r w:rsidRPr="00002DF4">
        <w:rPr>
          <w:rFonts w:eastAsia="ヒラギノ明朝 Pro W3"/>
          <w:sz w:val="22"/>
          <w:szCs w:val="22"/>
          <w:lang w:eastAsia="en-US"/>
        </w:rPr>
        <w:t xml:space="preserve">Hizmet Alımı İhaleleri Uygulama Yönetmeliğinin 10 uncu </w:t>
      </w:r>
      <w:r w:rsidRPr="00002DF4">
        <w:rPr>
          <w:rFonts w:eastAsia="ヒラギノ明朝 Pro W3"/>
          <w:sz w:val="22"/>
          <w:szCs w:val="22"/>
          <w:lang w:eastAsia="en-US"/>
        </w:rPr>
        <w:lastRenderedPageBreak/>
        <w:t xml:space="preserve">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78.5.2.(Ek: </w:t>
      </w:r>
      <w:proofErr w:type="gramStart"/>
      <w:r w:rsidRPr="00002DF4">
        <w:rPr>
          <w:b/>
          <w:sz w:val="22"/>
          <w:szCs w:val="22"/>
        </w:rPr>
        <w:t>9/2/2011</w:t>
      </w:r>
      <w:proofErr w:type="gramEnd"/>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/2. md.)</w:t>
      </w:r>
      <w:r w:rsidRPr="00002DF4">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proofErr w:type="gramStart"/>
      <w:r w:rsidRPr="00002DF4">
        <w:rPr>
          <w:b/>
          <w:sz w:val="22"/>
          <w:szCs w:val="22"/>
          <w:lang w:eastAsia="en-US"/>
        </w:rPr>
        <w:t>.</w:t>
      </w:r>
      <w:r w:rsidR="005F5154" w:rsidRPr="00002DF4">
        <w:rPr>
          <w:b/>
          <w:sz w:val="22"/>
          <w:szCs w:val="22"/>
          <w:lang w:eastAsia="en-US"/>
        </w:rPr>
        <w:t>;</w:t>
      </w:r>
      <w:proofErr w:type="gramEnd"/>
      <w:r w:rsidR="005F5154" w:rsidRPr="00002DF4">
        <w:rPr>
          <w:b/>
          <w:sz w:val="22"/>
          <w:szCs w:val="22"/>
          <w:lang w:eastAsia="en-US"/>
        </w:rPr>
        <w:t xml:space="preserve"> Değişik: </w:t>
      </w:r>
      <w:r w:rsidR="00B23914" w:rsidRPr="00002DF4">
        <w:rPr>
          <w:b/>
          <w:sz w:val="22"/>
          <w:szCs w:val="22"/>
        </w:rPr>
        <w:t>07/06/2014-29023</w:t>
      </w:r>
      <w:r w:rsidR="007E31A3" w:rsidRPr="00002DF4">
        <w:rPr>
          <w:b/>
          <w:sz w:val="22"/>
          <w:szCs w:val="22"/>
          <w:lang w:eastAsia="en-US"/>
        </w:rPr>
        <w:t xml:space="preserve"> R.G./ 41</w:t>
      </w:r>
      <w:r w:rsidR="005F5154" w:rsidRPr="00002DF4">
        <w:rPr>
          <w:b/>
          <w:sz w:val="22"/>
          <w:szCs w:val="22"/>
          <w:lang w:eastAsia="en-US"/>
        </w:rPr>
        <w:t>. md.</w:t>
      </w:r>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w:t>
      </w:r>
      <w:proofErr w:type="gramStart"/>
      <w:r w:rsidR="003B69D4" w:rsidRPr="00002DF4">
        <w:rPr>
          <w:b/>
          <w:sz w:val="22"/>
          <w:szCs w:val="22"/>
        </w:rPr>
        <w:t>31/03/2018</w:t>
      </w:r>
      <w:proofErr w:type="gramEnd"/>
      <w:r w:rsidR="003B69D4" w:rsidRPr="00002DF4">
        <w:rPr>
          <w:b/>
          <w:sz w:val="22"/>
          <w:szCs w:val="22"/>
        </w:rPr>
        <w:t xml:space="preserve">-30377- R.G./5. md.)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proofErr w:type="gramStart"/>
      <w:r w:rsidR="001C38C8" w:rsidRPr="00002DF4">
        <w:rPr>
          <w:b/>
          <w:sz w:val="22"/>
          <w:szCs w:val="22"/>
        </w:rPr>
        <w:t>07/06/2014</w:t>
      </w:r>
      <w:proofErr w:type="gramEnd"/>
      <w:r w:rsidR="001C38C8" w:rsidRPr="00002DF4">
        <w:rPr>
          <w:b/>
          <w:sz w:val="22"/>
          <w:szCs w:val="22"/>
        </w:rPr>
        <w:t>-29023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md.)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proofErr w:type="gramStart"/>
      <w:r w:rsidR="00B53F83" w:rsidRPr="00002DF4">
        <w:rPr>
          <w:b/>
          <w:sz w:val="22"/>
          <w:szCs w:val="22"/>
        </w:rPr>
        <w:t>25/12/2013</w:t>
      </w:r>
      <w:proofErr w:type="gramEnd"/>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Pr="00002DF4">
        <w:rPr>
          <w:b/>
          <w:sz w:val="22"/>
          <w:szCs w:val="22"/>
          <w:lang w:eastAsia="en-US"/>
        </w:rPr>
        <w:t xml:space="preserve"> md)</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002DF4">
        <w:rPr>
          <w:sz w:val="22"/>
          <w:szCs w:val="22"/>
        </w:rPr>
        <w:t>dahil</w:t>
      </w:r>
      <w:proofErr w:type="gramEnd"/>
      <w:r w:rsidRPr="00002DF4">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t>78.13.</w:t>
      </w:r>
      <w:r w:rsidRPr="00002DF4">
        <w:rPr>
          <w:sz w:val="22"/>
          <w:szCs w:val="22"/>
        </w:rPr>
        <w:t xml:space="preserve">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w:t>
      </w:r>
      <w:r w:rsidRPr="00002DF4">
        <w:rPr>
          <w:sz w:val="22"/>
          <w:szCs w:val="22"/>
        </w:rPr>
        <w:lastRenderedPageBreak/>
        <w:t>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md.) </w:t>
      </w:r>
      <w:r w:rsidR="00725374" w:rsidRPr="00002DF4">
        <w:rPr>
          <w:sz w:val="22"/>
          <w:szCs w:val="22"/>
        </w:rPr>
        <w:t xml:space="preserve">Bununla birlikte, hafta tatili ve genel tatil günleri </w:t>
      </w:r>
      <w:proofErr w:type="gramStart"/>
      <w:r w:rsidR="00725374" w:rsidRPr="00002DF4">
        <w:rPr>
          <w:sz w:val="22"/>
          <w:szCs w:val="22"/>
        </w:rPr>
        <w:t>dahil</w:t>
      </w:r>
      <w:proofErr w:type="gramEnd"/>
      <w:r w:rsidR="00725374" w:rsidRPr="00002DF4">
        <w:rPr>
          <w:sz w:val="22"/>
          <w:szCs w:val="22"/>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t>78.15.</w:t>
      </w:r>
      <w:r w:rsidRPr="00002DF4">
        <w:rPr>
          <w:sz w:val="22"/>
          <w:szCs w:val="22"/>
        </w:rPr>
        <w:t> </w:t>
      </w:r>
      <w:r w:rsidR="00F7639B"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R.G./44</w:t>
      </w:r>
      <w:r w:rsidR="00F7639B" w:rsidRPr="00002DF4">
        <w:rPr>
          <w:b/>
          <w:sz w:val="22"/>
          <w:szCs w:val="22"/>
          <w:lang w:eastAsia="en-US"/>
        </w:rPr>
        <w:t xml:space="preserve">. md.)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 45</w:t>
      </w:r>
      <w:r w:rsidR="00F1526C" w:rsidRPr="00002DF4">
        <w:rPr>
          <w:b/>
          <w:sz w:val="22"/>
          <w:szCs w:val="22"/>
          <w:lang w:eastAsia="en-US"/>
        </w:rPr>
        <w:t>. md.)</w:t>
      </w:r>
      <w:r w:rsidR="00F1526C" w:rsidRPr="00002DF4">
        <w:rPr>
          <w:rFonts w:eastAsia="ヒラギノ明朝 Pro W3"/>
          <w:sz w:val="22"/>
          <w:szCs w:val="22"/>
        </w:rPr>
        <w:t>Yemek ve yol</w:t>
      </w:r>
      <w:r w:rsidRPr="00002DF4">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proofErr w:type="gramStart"/>
      <w:r w:rsidR="00661A95" w:rsidRPr="00002DF4">
        <w:rPr>
          <w:b/>
          <w:sz w:val="22"/>
          <w:szCs w:val="22"/>
        </w:rPr>
        <w:t>07/06/2014</w:t>
      </w:r>
      <w:proofErr w:type="gramEnd"/>
      <w:r w:rsidR="00661A95" w:rsidRPr="00002DF4">
        <w:rPr>
          <w:b/>
          <w:sz w:val="22"/>
          <w:szCs w:val="22"/>
        </w:rPr>
        <w:t>-29023</w:t>
      </w:r>
      <w:r w:rsidR="00175771" w:rsidRPr="00002DF4">
        <w:rPr>
          <w:b/>
          <w:sz w:val="22"/>
          <w:szCs w:val="22"/>
          <w:lang w:eastAsia="en-US"/>
        </w:rPr>
        <w:t xml:space="preserve"> R.G./ 46</w:t>
      </w:r>
      <w:r w:rsidRPr="00002DF4">
        <w:rPr>
          <w:b/>
          <w:sz w:val="22"/>
          <w:szCs w:val="22"/>
          <w:lang w:eastAsia="en-US"/>
        </w:rPr>
        <w:t xml:space="preserve">. md.)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002DF4">
        <w:rPr>
          <w:sz w:val="22"/>
          <w:szCs w:val="22"/>
        </w:rPr>
        <w:t>dahil</w:t>
      </w:r>
      <w:proofErr w:type="gramEnd"/>
      <w:r w:rsidRPr="00002DF4">
        <w:rPr>
          <w:sz w:val="22"/>
          <w:szCs w:val="22"/>
        </w:rPr>
        <w:t xml:space="preserve"> edilemeyeceğine dair düzenleme yapılmayacaktır. Şef, müdür, koordinatör gibi personel öngörülmüşse bu personelin toplam personel sayısına ve teklif fiyata </w:t>
      </w:r>
      <w:proofErr w:type="gramStart"/>
      <w:r w:rsidRPr="00002DF4">
        <w:rPr>
          <w:sz w:val="22"/>
          <w:szCs w:val="22"/>
        </w:rPr>
        <w:t>dahil</w:t>
      </w:r>
      <w:proofErr w:type="gramEnd"/>
      <w:r w:rsidRPr="00002DF4">
        <w:rPr>
          <w:sz w:val="22"/>
          <w:szCs w:val="22"/>
        </w:rPr>
        <w:t xml:space="preserve">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xml:space="preserve"> Yukarıda sayılan hususlardan teklif fiyatına </w:t>
      </w:r>
      <w:proofErr w:type="gramStart"/>
      <w:r w:rsidRPr="00002DF4">
        <w:rPr>
          <w:sz w:val="22"/>
          <w:szCs w:val="22"/>
        </w:rPr>
        <w:t>dahil</w:t>
      </w:r>
      <w:proofErr w:type="gramEnd"/>
      <w:r w:rsidRPr="00002DF4">
        <w:rPr>
          <w:sz w:val="22"/>
          <w:szCs w:val="22"/>
        </w:rPr>
        <w:t xml:space="preserve"> olacaklar idari şartnamede düzenlenecek, teknik şartnamede ise bunların uygulanması ilgili hükümlere yer verilecektir. Teknik şartnamede, teklife </w:t>
      </w:r>
      <w:proofErr w:type="gramStart"/>
      <w:r w:rsidRPr="00002DF4">
        <w:rPr>
          <w:sz w:val="22"/>
          <w:szCs w:val="22"/>
        </w:rPr>
        <w:t>dahil</w:t>
      </w:r>
      <w:proofErr w:type="gramEnd"/>
      <w:r w:rsidRPr="00002DF4">
        <w:rPr>
          <w:sz w:val="22"/>
          <w:szCs w:val="22"/>
        </w:rPr>
        <w:t xml:space="preserve">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9/2/2011 -27841 RG/3. md</w:t>
      </w:r>
      <w:proofErr w:type="gramStart"/>
      <w:r w:rsidRPr="00002DF4">
        <w:rPr>
          <w:b/>
          <w:sz w:val="22"/>
          <w:szCs w:val="22"/>
        </w:rPr>
        <w:t>.</w:t>
      </w:r>
      <w:r w:rsidR="009B1B67" w:rsidRPr="00002DF4">
        <w:rPr>
          <w:b/>
          <w:sz w:val="22"/>
          <w:szCs w:val="22"/>
        </w:rPr>
        <w:t>;</w:t>
      </w:r>
      <w:proofErr w:type="gramEnd"/>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md.</w:t>
      </w:r>
      <w:r w:rsidR="00095D0B" w:rsidRPr="00002DF4">
        <w:rPr>
          <w:b/>
          <w:sz w:val="22"/>
          <w:szCs w:val="22"/>
          <w:lang w:eastAsia="en-US"/>
        </w:rPr>
        <w:t>;</w:t>
      </w:r>
      <w:r w:rsidR="009238CF" w:rsidRPr="00002DF4">
        <w:rPr>
          <w:b/>
          <w:sz w:val="22"/>
          <w:szCs w:val="22"/>
          <w:lang w:eastAsia="en-US"/>
        </w:rPr>
        <w:t xml:space="preserve"> Değişik: 16/8/2014-29090 R.G./</w:t>
      </w:r>
      <w:r w:rsidR="00095D0B" w:rsidRPr="00002DF4">
        <w:rPr>
          <w:b/>
          <w:sz w:val="22"/>
          <w:szCs w:val="22"/>
          <w:lang w:eastAsia="en-US"/>
        </w:rPr>
        <w:t>4. md.</w:t>
      </w:r>
      <w:r w:rsidRPr="00002DF4">
        <w:rPr>
          <w:b/>
          <w:sz w:val="22"/>
          <w:szCs w:val="22"/>
          <w:lang w:eastAsia="en-US"/>
        </w:rPr>
        <w:t>)</w:t>
      </w:r>
      <w:r w:rsidR="00D80CB0" w:rsidRPr="00002DF4">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w:t>
      </w:r>
      <w:r w:rsidR="00D80CB0" w:rsidRPr="00002DF4">
        <w:rPr>
          <w:rFonts w:eastAsia="ヒラギノ明朝 Pro W3"/>
          <w:sz w:val="22"/>
          <w:szCs w:val="22"/>
        </w:rPr>
        <w:lastRenderedPageBreak/>
        <w:t>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Ek ibare: 31/03/2018-30377- R.G./6. md.)</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 xml:space="preserve">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w:t>
      </w:r>
      <w:proofErr w:type="gramStart"/>
      <w:r w:rsidR="00D80CB0" w:rsidRPr="00002DF4">
        <w:rPr>
          <w:rFonts w:eastAsia="ヒラギノ明朝 Pro W3"/>
          <w:sz w:val="22"/>
          <w:szCs w:val="22"/>
        </w:rPr>
        <w:t>esastır.</w:t>
      </w:r>
      <w:r w:rsidRPr="00002DF4">
        <w:rPr>
          <w:rFonts w:eastAsia="ヒラギノ明朝 Pro W3"/>
          <w:sz w:val="22"/>
          <w:szCs w:val="22"/>
          <w:lang w:eastAsia="en-US"/>
        </w:rPr>
        <w:t>Ancak</w:t>
      </w:r>
      <w:proofErr w:type="gramEnd"/>
      <w:r w:rsidRPr="00002DF4">
        <w:rPr>
          <w:rFonts w:eastAsia="ヒラギノ明朝 Pro W3"/>
          <w:sz w:val="22"/>
          <w:szCs w:val="22"/>
          <w:lang w:eastAsia="en-US"/>
        </w:rPr>
        <w:t xml:space="preserve">,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 xml:space="preserve">Teklif fiyatına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proofErr w:type="gramStart"/>
      <w:r w:rsidRPr="00002DF4">
        <w:rPr>
          <w:b/>
          <w:sz w:val="22"/>
          <w:szCs w:val="22"/>
        </w:rPr>
        <w:t>.</w:t>
      </w:r>
      <w:r w:rsidR="00A87267" w:rsidRPr="00002DF4">
        <w:rPr>
          <w:b/>
          <w:sz w:val="22"/>
          <w:szCs w:val="22"/>
        </w:rPr>
        <w:t>;</w:t>
      </w:r>
      <w:proofErr w:type="gramEnd"/>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md.)</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r w:rsidR="00E46291" w:rsidRPr="00002DF4">
        <w:rPr>
          <w:b/>
          <w:sz w:val="22"/>
          <w:szCs w:val="22"/>
        </w:rPr>
        <w:t>m</w:t>
      </w:r>
      <w:r w:rsidR="00E46291" w:rsidRPr="00002DF4">
        <w:rPr>
          <w:b/>
          <w:sz w:val="22"/>
          <w:szCs w:val="22"/>
          <w:lang w:eastAsia="en-US"/>
        </w:rPr>
        <w:t>d</w:t>
      </w:r>
      <w:proofErr w:type="gramStart"/>
      <w:r w:rsidR="00E46291" w:rsidRPr="00002DF4">
        <w:rPr>
          <w:b/>
          <w:sz w:val="22"/>
          <w:szCs w:val="22"/>
        </w:rPr>
        <w:t>.,</w:t>
      </w:r>
      <w:proofErr w:type="gramEnd"/>
      <w:r w:rsidR="00E46291" w:rsidRPr="00002DF4">
        <w:rPr>
          <w:b/>
          <w:sz w:val="22"/>
          <w:szCs w:val="22"/>
        </w:rPr>
        <w:t xml:space="preserve"> Geçerlilik: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r w:rsidRPr="00002DF4">
        <w:rPr>
          <w:b/>
          <w:sz w:val="22"/>
          <w:szCs w:val="22"/>
        </w:rPr>
        <w:t>78.26.</w:t>
      </w:r>
      <w:r w:rsidRPr="00002DF4">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 xml:space="preserve">mayacaktır. İdarelerce, çalışan personel açısından denetim, sadece teknik şartnamede istenen </w:t>
      </w:r>
      <w:proofErr w:type="gramStart"/>
      <w:r w:rsidRPr="00002DF4">
        <w:rPr>
          <w:sz w:val="22"/>
          <w:szCs w:val="22"/>
        </w:rPr>
        <w:t>kriterlere</w:t>
      </w:r>
      <w:proofErr w:type="gramEnd"/>
      <w:r w:rsidRPr="00002DF4">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r w:rsidRPr="00002DF4">
        <w:rPr>
          <w:b/>
          <w:sz w:val="22"/>
          <w:szCs w:val="22"/>
        </w:rPr>
        <w:t>m</w:t>
      </w:r>
      <w:r w:rsidRPr="00002DF4">
        <w:rPr>
          <w:b/>
          <w:sz w:val="22"/>
          <w:szCs w:val="22"/>
          <w:lang w:eastAsia="en-US"/>
        </w:rPr>
        <w:t>d</w:t>
      </w:r>
      <w:r w:rsidRPr="00002DF4">
        <w:rPr>
          <w:b/>
          <w:sz w:val="22"/>
          <w:szCs w:val="22"/>
        </w:rPr>
        <w:t xml:space="preserve">.) </w:t>
      </w:r>
      <w:r w:rsidRPr="00002DF4">
        <w:rPr>
          <w:sz w:val="22"/>
          <w:szCs w:val="22"/>
        </w:rPr>
        <w:t>Hizmet alımlarında idareler ve isteklilerin yararlanması amacıyla hazırlanan birim fiyat teklif cetveli örnekleri (Ek-H.2) ve (Ek-H.3)’</w:t>
      </w:r>
      <w:proofErr w:type="gramStart"/>
      <w:r w:rsidRPr="00002DF4">
        <w:rPr>
          <w:sz w:val="22"/>
          <w:szCs w:val="22"/>
        </w:rPr>
        <w:t>de  yer</w:t>
      </w:r>
      <w:proofErr w:type="gramEnd"/>
      <w:r w:rsidRPr="00002DF4">
        <w:rPr>
          <w:sz w:val="22"/>
          <w:szCs w:val="22"/>
        </w:rPr>
        <w:t xml:space="preserve">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md</w:t>
      </w:r>
      <w:proofErr w:type="gramStart"/>
      <w:r w:rsidRPr="00002DF4">
        <w:rPr>
          <w:b/>
          <w:sz w:val="22"/>
          <w:szCs w:val="22"/>
          <w:lang w:eastAsia="en-US"/>
        </w:rPr>
        <w:t>.</w:t>
      </w:r>
      <w:r w:rsidR="00DA27CB" w:rsidRPr="00002DF4">
        <w:rPr>
          <w:b/>
          <w:sz w:val="22"/>
          <w:szCs w:val="22"/>
          <w:lang w:eastAsia="en-US"/>
        </w:rPr>
        <w:t>;</w:t>
      </w:r>
      <w:proofErr w:type="gramEnd"/>
      <w:r w:rsidR="00DA27CB" w:rsidRPr="00002DF4">
        <w:rPr>
          <w:b/>
          <w:sz w:val="22"/>
          <w:szCs w:val="22"/>
        </w:rPr>
        <w:t>Değişik: 16/8/2014-29090 R.G./5. md.)</w:t>
      </w:r>
      <w:r w:rsidR="001A203E" w:rsidRPr="00002DF4">
        <w:rPr>
          <w:sz w:val="22"/>
          <w:szCs w:val="22"/>
        </w:rPr>
        <w:t xml:space="preserve">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w:t>
      </w:r>
      <w:r w:rsidR="001A203E" w:rsidRPr="00002DF4">
        <w:rPr>
          <w:sz w:val="22"/>
          <w:szCs w:val="22"/>
        </w:rPr>
        <w:lastRenderedPageBreak/>
        <w:t>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4318F2" w:rsidRPr="00002DF4">
        <w:rPr>
          <w:b/>
          <w:sz w:val="22"/>
          <w:szCs w:val="22"/>
          <w:lang w:eastAsia="en-US"/>
        </w:rPr>
        <w:t>(Ek</w:t>
      </w:r>
      <w:r w:rsidR="00617611" w:rsidRPr="00002DF4">
        <w:rPr>
          <w:b/>
          <w:sz w:val="22"/>
          <w:szCs w:val="22"/>
          <w:lang w:eastAsia="en-US"/>
        </w:rPr>
        <w:t>:</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r w:rsidR="004318F2" w:rsidRPr="00002DF4">
        <w:rPr>
          <w:b/>
          <w:sz w:val="22"/>
          <w:szCs w:val="22"/>
          <w:lang w:eastAsia="en-US"/>
        </w:rPr>
        <w:t xml:space="preserve">md.) </w:t>
      </w:r>
      <w:r w:rsidR="00B17598" w:rsidRPr="00002DF4">
        <w:rPr>
          <w:rFonts w:eastAsia="ヒラギノ明朝 Pro W3"/>
          <w:sz w:val="22"/>
          <w:szCs w:val="22"/>
        </w:rPr>
        <w:t xml:space="preserve">Personel çalıştırılmasına dayalı hizmet alımı ihalelerinde, sözleşme gideri ve genel giderler </w:t>
      </w:r>
      <w:proofErr w:type="gramStart"/>
      <w:r w:rsidR="00B17598" w:rsidRPr="00002DF4">
        <w:rPr>
          <w:rFonts w:eastAsia="ヒラギノ明朝 Pro W3"/>
          <w:sz w:val="22"/>
          <w:szCs w:val="22"/>
        </w:rPr>
        <w:t>dahil</w:t>
      </w:r>
      <w:proofErr w:type="gramEnd"/>
      <w:r w:rsidR="00B17598" w:rsidRPr="00002DF4">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9333AB" w:rsidRPr="00002DF4">
        <w:rPr>
          <w:sz w:val="22"/>
          <w:szCs w:val="22"/>
        </w:rPr>
        <w:t>(Ek:</w:t>
      </w:r>
      <w:proofErr w:type="gramStart"/>
      <w:r w:rsidR="00617611" w:rsidRPr="00002DF4">
        <w:rPr>
          <w:sz w:val="22"/>
          <w:szCs w:val="22"/>
        </w:rPr>
        <w:t>07/06/2014</w:t>
      </w:r>
      <w:proofErr w:type="gramEnd"/>
      <w:r w:rsidR="00617611" w:rsidRPr="00002DF4">
        <w:rPr>
          <w:sz w:val="22"/>
          <w:szCs w:val="22"/>
        </w:rPr>
        <w:t>-29023</w:t>
      </w:r>
      <w:r w:rsidR="009238CF" w:rsidRPr="00002DF4">
        <w:rPr>
          <w:sz w:val="22"/>
          <w:szCs w:val="22"/>
        </w:rPr>
        <w:t xml:space="preserve"> R.G./</w:t>
      </w:r>
      <w:r w:rsidR="009333AB" w:rsidRPr="00002DF4">
        <w:rPr>
          <w:sz w:val="22"/>
          <w:szCs w:val="22"/>
        </w:rPr>
        <w:t>48</w:t>
      </w:r>
      <w:r w:rsidR="004318F2" w:rsidRPr="00002DF4">
        <w:rPr>
          <w:sz w:val="22"/>
          <w:szCs w:val="22"/>
        </w:rPr>
        <w:t xml:space="preserve">. md.)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002DF4">
        <w:rPr>
          <w:rFonts w:eastAsia="ヒラギノ明朝 Pro W3"/>
          <w:b w:val="0"/>
          <w:sz w:val="22"/>
          <w:szCs w:val="22"/>
        </w:rPr>
        <w:t>dahil</w:t>
      </w:r>
      <w:proofErr w:type="gramEnd"/>
      <w:r w:rsidRPr="00002DF4">
        <w:rPr>
          <w:rFonts w:eastAsia="ヒラギノ明朝 Pro W3"/>
          <w:b w:val="0"/>
          <w:sz w:val="22"/>
          <w:szCs w:val="22"/>
        </w:rPr>
        <w:t xml:space="preserve">),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w:t>
      </w:r>
      <w:proofErr w:type="gramStart"/>
      <w:r w:rsidRPr="00002DF4">
        <w:rPr>
          <w:rFonts w:eastAsia="ヒラギノ明朝 Pro W3"/>
          <w:b w:val="0"/>
          <w:sz w:val="22"/>
          <w:szCs w:val="22"/>
        </w:rPr>
        <w:t>dahil</w:t>
      </w:r>
      <w:proofErr w:type="gramEnd"/>
      <w:r w:rsidRPr="00002DF4">
        <w:rPr>
          <w:rFonts w:eastAsia="ヒラギノ明朝 Pro W3"/>
          <w:b w:val="0"/>
          <w:sz w:val="22"/>
          <w:szCs w:val="22"/>
        </w:rPr>
        <w:t xml:space="preserve">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(Değişik: 25/10/2014-29156 R.G./2. md</w:t>
      </w:r>
      <w:proofErr w:type="gramStart"/>
      <w:r w:rsidR="00C80B2D" w:rsidRPr="00002DF4">
        <w:rPr>
          <w:sz w:val="22"/>
          <w:szCs w:val="22"/>
        </w:rPr>
        <w:t>.,</w:t>
      </w:r>
      <w:proofErr w:type="gramEnd"/>
      <w:r w:rsidR="00C80B2D" w:rsidRPr="00002DF4">
        <w:rPr>
          <w:sz w:val="22"/>
          <w:szCs w:val="22"/>
        </w:rPr>
        <w:t xml:space="preserve"> Geçerlilik: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md.)</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002DF4">
        <w:rPr>
          <w:rFonts w:eastAsia="ヒラギノ明朝 Pro W3"/>
          <w:bCs/>
          <w:sz w:val="22"/>
          <w:szCs w:val="22"/>
          <w:lang w:eastAsia="en-US"/>
        </w:rPr>
        <w:t>dahil</w:t>
      </w:r>
      <w:proofErr w:type="gramEnd"/>
      <w:r w:rsidR="006560BF" w:rsidRPr="00002DF4">
        <w:rPr>
          <w:rFonts w:eastAsia="ヒラギノ明朝 Pro W3"/>
          <w:bCs/>
          <w:sz w:val="22"/>
          <w:szCs w:val="22"/>
          <w:lang w:eastAsia="en-US"/>
        </w:rPr>
        <w:t xml:space="preserve"> olacağının ve çalışma saatleri dışında işçinin kaç saat eğitim alacağının idari şartnamede belirtilmesi gerekmektedir.</w:t>
      </w:r>
      <w:r w:rsidR="00FD3FE8" w:rsidRPr="00002DF4">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FD3FE8" w:rsidRPr="00002DF4">
        <w:rPr>
          <w:rFonts w:eastAsia="ヒラギノ明朝 Pro W3"/>
          <w:bCs/>
          <w:color w:val="FF0000"/>
          <w:sz w:val="22"/>
          <w:szCs w:val="22"/>
          <w:lang w:eastAsia="en-US"/>
        </w:rPr>
        <w:fldChar w:fldCharType="separate"/>
      </w:r>
    </w:p>
    <w:p w:rsidR="00910AEB" w:rsidRPr="00002DF4" w:rsidRDefault="00FD3FE8"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D95A5D" w:rsidRPr="00002DF4">
        <w:rPr>
          <w:sz w:val="22"/>
          <w:szCs w:val="22"/>
        </w:rPr>
        <w:t>(Değişik: 30/07/2010</w:t>
      </w:r>
      <w:r w:rsidR="009238CF" w:rsidRPr="00002DF4">
        <w:rPr>
          <w:sz w:val="22"/>
          <w:szCs w:val="22"/>
        </w:rPr>
        <w:t>-27657 R.G./</w:t>
      </w:r>
      <w:r w:rsidR="00D95A5D" w:rsidRPr="00002DF4">
        <w:rPr>
          <w:sz w:val="22"/>
          <w:szCs w:val="22"/>
        </w:rPr>
        <w:t>3. md</w:t>
      </w:r>
      <w:proofErr w:type="gramStart"/>
      <w:r w:rsidR="00D95A5D" w:rsidRPr="00002DF4">
        <w:rPr>
          <w:sz w:val="22"/>
          <w:szCs w:val="22"/>
        </w:rPr>
        <w:t>.;</w:t>
      </w:r>
      <w:proofErr w:type="gramEnd"/>
      <w:r w:rsidR="00D95A5D" w:rsidRPr="00002DF4">
        <w:rPr>
          <w:sz w:val="22"/>
          <w:szCs w:val="22"/>
        </w:rPr>
        <w:t xml:space="preserve">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-27841 RG/4. md.</w:t>
      </w:r>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md.) </w:t>
      </w:r>
    </w:p>
    <w:p w:rsidR="00AD26A2" w:rsidRPr="00002DF4" w:rsidRDefault="00AD26A2" w:rsidP="008143CA">
      <w:pPr>
        <w:pStyle w:val="KonuBal"/>
        <w:jc w:val="both"/>
        <w:rPr>
          <w:sz w:val="22"/>
          <w:szCs w:val="22"/>
        </w:rPr>
      </w:pPr>
    </w:p>
    <w:p w:rsidR="008143CA" w:rsidRPr="00002DF4" w:rsidRDefault="008143CA" w:rsidP="008143CA">
      <w:pPr>
        <w:pStyle w:val="KonuBal"/>
        <w:jc w:val="both"/>
        <w:rPr>
          <w:sz w:val="22"/>
          <w:szCs w:val="22"/>
        </w:rPr>
      </w:pPr>
      <w:r w:rsidRPr="00002DF4">
        <w:rPr>
          <w:sz w:val="22"/>
          <w:szCs w:val="22"/>
        </w:rPr>
        <w:t>Hizmet alımı ihalelerinde sınır değer tespiti ve aşırı düşük tekliflerin değerlendirilmesi</w:t>
      </w:r>
    </w:p>
    <w:p w:rsidR="001B2A3D" w:rsidRPr="00002DF4" w:rsidRDefault="001B2A3D" w:rsidP="008143CA">
      <w:pPr>
        <w:pStyle w:val="KonuBal"/>
        <w:jc w:val="both"/>
        <w:rPr>
          <w:sz w:val="22"/>
          <w:szCs w:val="22"/>
        </w:rPr>
      </w:pPr>
    </w:p>
    <w:p w:rsidR="00EC2324" w:rsidRPr="00002DF4" w:rsidRDefault="001B2A3D" w:rsidP="00EC2324">
      <w:pPr>
        <w:pStyle w:val="KonuBal"/>
        <w:jc w:val="both"/>
        <w:rPr>
          <w:b w:val="0"/>
          <w:sz w:val="22"/>
          <w:szCs w:val="22"/>
        </w:rPr>
      </w:pPr>
      <w:r w:rsidRPr="00002DF4">
        <w:rPr>
          <w:sz w:val="22"/>
          <w:szCs w:val="22"/>
        </w:rPr>
        <w:t xml:space="preserve">79.1. </w:t>
      </w:r>
      <w:r w:rsidR="00007B33" w:rsidRPr="00002DF4">
        <w:rPr>
          <w:sz w:val="22"/>
          <w:szCs w:val="22"/>
        </w:rPr>
        <w:t>(Değişik madde: 25/01/2017-29959 R.G./10. md</w:t>
      </w:r>
      <w:proofErr w:type="gramStart"/>
      <w:r w:rsidR="00007B33" w:rsidRPr="00002DF4">
        <w:rPr>
          <w:sz w:val="22"/>
          <w:szCs w:val="22"/>
        </w:rPr>
        <w:t>.</w:t>
      </w:r>
      <w:r w:rsidR="008417EB" w:rsidRPr="00002DF4">
        <w:rPr>
          <w:sz w:val="22"/>
          <w:szCs w:val="22"/>
        </w:rPr>
        <w:t>;</w:t>
      </w:r>
      <w:proofErr w:type="gramEnd"/>
      <w:r w:rsidR="008417EB" w:rsidRPr="00002DF4">
        <w:rPr>
          <w:sz w:val="22"/>
          <w:szCs w:val="22"/>
        </w:rPr>
        <w:t xml:space="preserve"> Yürürlük:1/2/2017</w:t>
      </w:r>
      <w:r w:rsidR="00007B33" w:rsidRPr="00002DF4">
        <w:rPr>
          <w:sz w:val="22"/>
          <w:szCs w:val="22"/>
        </w:rPr>
        <w:t xml:space="preserve">) </w:t>
      </w:r>
      <w:r w:rsidR="00EC2324" w:rsidRPr="00002DF4">
        <w:rPr>
          <w:b w:val="0"/>
          <w:sz w:val="22"/>
          <w:szCs w:val="22"/>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lastRenderedPageBreak/>
        <w:t>YM: Yaklaşık maliyeti,</w:t>
      </w:r>
    </w:p>
    <w:p w:rsidR="00EC2324" w:rsidRPr="00002DF4" w:rsidRDefault="00EC2324" w:rsidP="00EC2324">
      <w:pPr>
        <w:pStyle w:val="KonuBal"/>
        <w:jc w:val="both"/>
        <w:rPr>
          <w:b w:val="0"/>
          <w:sz w:val="22"/>
          <w:szCs w:val="22"/>
        </w:rPr>
      </w:pPr>
      <w:proofErr w:type="gramStart"/>
      <w:r w:rsidRPr="00002DF4">
        <w:rPr>
          <w:b w:val="0"/>
          <w:sz w:val="22"/>
          <w:szCs w:val="22"/>
        </w:rPr>
        <w:t>n</w:t>
      </w:r>
      <w:proofErr w:type="gramEnd"/>
      <w:r w:rsidRPr="00002DF4">
        <w:rPr>
          <w:b w:val="0"/>
          <w:sz w:val="22"/>
          <w:szCs w:val="22"/>
        </w:rPr>
        <w:t>: İhalenin ilk oturumunda teklif mektubu ve geçici teminatı usulüne uygun olduğu anlaşılan</w:t>
      </w:r>
      <w:r w:rsidR="005729C9" w:rsidRPr="00002DF4">
        <w:rPr>
          <w:sz w:val="22"/>
          <w:szCs w:val="22"/>
        </w:rPr>
        <w:t>(Ek ibare: 29.06.2017-30109 R.G./2. md.)</w:t>
      </w:r>
      <w:r w:rsidR="005729C9"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w:t>
      </w:r>
      <w:proofErr w:type="gramStart"/>
      <w:r w:rsidRPr="00002DF4">
        <w:rPr>
          <w:b w:val="0"/>
          <w:sz w:val="22"/>
          <w:szCs w:val="22"/>
        </w:rPr>
        <w:t>….</w:t>
      </w:r>
      <w:proofErr w:type="gramEnd"/>
      <w:r w:rsidRPr="00002DF4">
        <w:rPr>
          <w:b w:val="0"/>
          <w:sz w:val="22"/>
          <w:szCs w:val="22"/>
        </w:rPr>
        <w:t>Tn: İhalenin ilk oturumunda teklif mektubu ve geçici teminatı usulüne uygun olduğu anlaşılan</w:t>
      </w:r>
      <w:r w:rsidR="00F255FD" w:rsidRPr="00002DF4">
        <w:rPr>
          <w:sz w:val="22"/>
          <w:szCs w:val="22"/>
        </w:rPr>
        <w:t>(Ek ibare: 29.06.2017-30109 R.G./2. md.)</w:t>
      </w:r>
      <w:r w:rsidR="00F255FD"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rPr>
      </w:pPr>
      <w:r w:rsidRPr="00002DF4">
        <w:rPr>
          <w:noProof/>
          <w:sz w:val="22"/>
          <w:szCs w:val="22"/>
          <w:lang w:eastAsia="tr-TR"/>
        </w:rPr>
        <w:drawing>
          <wp:inline distT="0" distB="0" distL="0" distR="0">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rPr>
      </w:pPr>
      <w:r w:rsidRPr="00002DF4">
        <w:rPr>
          <w:sz w:val="22"/>
          <w:szCs w:val="22"/>
        </w:rPr>
        <w:t>79.1.3.</w:t>
      </w:r>
      <w:r w:rsidRPr="00002DF4">
        <w:rPr>
          <w:b w:val="0"/>
          <w:sz w:val="22"/>
          <w:szCs w:val="22"/>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lastRenderedPageBreak/>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 xml:space="preserve">Kaşeleme işlemi </w:t>
      </w:r>
      <w:proofErr w:type="gramStart"/>
      <w:r w:rsidRPr="00002DF4">
        <w:rPr>
          <w:b w:val="0"/>
          <w:sz w:val="22"/>
          <w:szCs w:val="22"/>
        </w:rPr>
        <w:t>8.4</w:t>
      </w:r>
      <w:proofErr w:type="gramEnd"/>
      <w:r w:rsidRPr="00002DF4">
        <w:rPr>
          <w:b w:val="0"/>
          <w:sz w:val="22"/>
          <w:szCs w:val="22"/>
        </w:rPr>
        <w:t xml:space="preserve">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00EC2324" w:rsidRPr="00002DF4">
        <w:rPr>
          <w:bCs w:val="0"/>
          <w:sz w:val="22"/>
          <w:szCs w:val="22"/>
        </w:rPr>
        <w:t>(Değişik madde:</w:t>
      </w:r>
      <w:proofErr w:type="gramStart"/>
      <w:r w:rsidR="00EC2324" w:rsidRPr="00002DF4">
        <w:rPr>
          <w:bCs w:val="0"/>
          <w:sz w:val="22"/>
          <w:szCs w:val="22"/>
        </w:rPr>
        <w:t>25/01/2017</w:t>
      </w:r>
      <w:proofErr w:type="gramEnd"/>
      <w:r w:rsidR="00EC2324" w:rsidRPr="00002DF4">
        <w:rPr>
          <w:bCs w:val="0"/>
          <w:sz w:val="22"/>
          <w:szCs w:val="22"/>
        </w:rPr>
        <w:t>-29959 R.G./1</w:t>
      </w:r>
      <w:r w:rsidR="00EC2324" w:rsidRPr="00002DF4">
        <w:rPr>
          <w:sz w:val="22"/>
          <w:szCs w:val="22"/>
        </w:rPr>
        <w:t>1</w:t>
      </w:r>
      <w:r w:rsidR="00EC2324" w:rsidRPr="00002DF4">
        <w:rPr>
          <w:bCs w:val="0"/>
          <w:sz w:val="22"/>
          <w:szCs w:val="22"/>
        </w:rPr>
        <w:t>. md.)</w:t>
      </w:r>
      <w:r w:rsidR="00EC2324" w:rsidRPr="00002DF4">
        <w:rPr>
          <w:b w:val="0"/>
          <w:sz w:val="22"/>
          <w:szCs w:val="22"/>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w:t>
      </w:r>
      <w:proofErr w:type="gramStart"/>
      <w:r w:rsidRPr="00002DF4">
        <w:rPr>
          <w:b w:val="0"/>
          <w:sz w:val="22"/>
          <w:szCs w:val="22"/>
        </w:rPr>
        <w:t>18/5/2004</w:t>
      </w:r>
      <w:proofErr w:type="gramEnd"/>
      <w:r w:rsidRPr="00002DF4">
        <w:rPr>
          <w:b w:val="0"/>
          <w:sz w:val="22"/>
          <w:szCs w:val="22"/>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w:t>
      </w:r>
      <w:proofErr w:type="gramStart"/>
      <w:r w:rsidRPr="00002DF4">
        <w:rPr>
          <w:b w:val="0"/>
          <w:sz w:val="22"/>
          <w:szCs w:val="22"/>
        </w:rPr>
        <w:t>11/3/2010</w:t>
      </w:r>
      <w:proofErr w:type="gramEnd"/>
      <w:r w:rsidRPr="00002DF4">
        <w:rPr>
          <w:b w:val="0"/>
          <w:sz w:val="22"/>
          <w:szCs w:val="22"/>
        </w:rPr>
        <w:t xml:space="preserve">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sidRPr="00002DF4">
        <w:rPr>
          <w:sz w:val="22"/>
          <w:szCs w:val="22"/>
        </w:rPr>
        <w:t xml:space="preserve">(Ek cümle: </w:t>
      </w:r>
      <w:proofErr w:type="gramStart"/>
      <w:r w:rsidR="00EC2324" w:rsidRPr="00002DF4">
        <w:rPr>
          <w:sz w:val="22"/>
          <w:szCs w:val="22"/>
        </w:rPr>
        <w:t>25/01/2017</w:t>
      </w:r>
      <w:proofErr w:type="gramEnd"/>
      <w:r w:rsidR="00EC2324" w:rsidRPr="00002DF4">
        <w:rPr>
          <w:sz w:val="22"/>
          <w:szCs w:val="22"/>
        </w:rPr>
        <w:t>-29959 R.G./12. md.)</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isteklinin kendi ürettiği, aldığı veya sattığı mallara ait fiyatların 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xml:space="preserve">. </w:t>
      </w:r>
      <w:r w:rsidR="00AE0689" w:rsidRPr="00002DF4">
        <w:rPr>
          <w:sz w:val="22"/>
          <w:szCs w:val="22"/>
        </w:rPr>
        <w:lastRenderedPageBreak/>
        <w:t>md</w:t>
      </w:r>
      <w:proofErr w:type="gramStart"/>
      <w:r w:rsidR="00AE0689" w:rsidRPr="00002DF4">
        <w:rPr>
          <w:sz w:val="22"/>
          <w:szCs w:val="22"/>
        </w:rPr>
        <w:t>.</w:t>
      </w:r>
      <w:r w:rsidR="007264E3">
        <w:rPr>
          <w:sz w:val="22"/>
          <w:szCs w:val="22"/>
        </w:rPr>
        <w:t>;</w:t>
      </w:r>
      <w:proofErr w:type="gramEnd"/>
      <w:r w:rsidR="007264E3" w:rsidRPr="007264E3">
        <w:rPr>
          <w:rFonts w:eastAsia="Calibri"/>
          <w:b w:val="0"/>
          <w:bCs w:val="0"/>
          <w:color w:val="FF0000"/>
          <w:sz w:val="22"/>
          <w:szCs w:val="22"/>
        </w:rPr>
        <w:t xml:space="preserve"> </w:t>
      </w:r>
      <w:r w:rsidR="005A250D" w:rsidRPr="005A250D">
        <w:rPr>
          <w:rFonts w:eastAsia="Calibri"/>
          <w:bCs w:val="0"/>
          <w:sz w:val="22"/>
          <w:szCs w:val="22"/>
        </w:rPr>
        <w:t>m</w:t>
      </w:r>
      <w:r w:rsidR="007264E3" w:rsidRPr="005A250D">
        <w:rPr>
          <w:rFonts w:eastAsia="Calibri"/>
          <w:bCs w:val="0"/>
          <w:sz w:val="22"/>
          <w:szCs w:val="22"/>
        </w:rPr>
        <w:t>ülga ibare:13.06.2019-30800 R.G/1</w:t>
      </w:r>
      <w:r w:rsidR="00BA14ED" w:rsidRPr="005A250D">
        <w:rPr>
          <w:rFonts w:eastAsia="Calibri"/>
          <w:bCs w:val="0"/>
          <w:sz w:val="22"/>
          <w:szCs w:val="22"/>
        </w:rPr>
        <w:t>4</w:t>
      </w:r>
      <w:r w:rsidR="007264E3" w:rsidRPr="005A250D">
        <w:rPr>
          <w:rFonts w:eastAsia="Calibri"/>
          <w:bCs w:val="0"/>
          <w:sz w:val="22"/>
          <w:szCs w:val="22"/>
        </w:rPr>
        <w:t>.md.</w:t>
      </w:r>
      <w:r w:rsidR="005A250D">
        <w:rPr>
          <w:rFonts w:eastAsia="Calibri"/>
          <w:bCs w:val="0"/>
          <w:sz w:val="22"/>
          <w:szCs w:val="22"/>
        </w:rPr>
        <w:t>,</w:t>
      </w:r>
      <w:r w:rsidR="007264E3" w:rsidRPr="005A250D">
        <w:rPr>
          <w:rFonts w:eastAsia="Calibri"/>
          <w:bCs w:val="0"/>
          <w:sz w:val="22"/>
          <w:szCs w:val="22"/>
        </w:rPr>
        <w:t xml:space="preserve"> yürürlük:23.06.2019</w:t>
      </w:r>
      <w:r w:rsidR="00AE0689" w:rsidRPr="005A250D">
        <w:rPr>
          <w:sz w:val="22"/>
          <w:szCs w:val="22"/>
        </w:rPr>
        <w:t>)</w:t>
      </w:r>
      <w:r w:rsidR="007264E3" w:rsidRPr="00002DF4" w:rsidDel="007264E3">
        <w:rPr>
          <w:b w:val="0"/>
          <w:bCs w:val="0"/>
          <w:sz w:val="22"/>
          <w:szCs w:val="22"/>
        </w:rPr>
        <w:t xml:space="preserve"> </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w:t>
      </w:r>
      <w:r w:rsidRPr="00BA14ED">
        <w:rPr>
          <w:rFonts w:eastAsia="ヒラギノ明朝 Pro W3"/>
          <w:b w:val="0"/>
          <w:sz w:val="22"/>
          <w:szCs w:val="22"/>
        </w:rPr>
        <w:t>maliy</w:t>
      </w:r>
      <w:del w:id="2" w:author="Hurisel Sorgucu" w:date="2019-06-14T14:49:00Z">
        <w:r w:rsidRPr="00BA14ED" w:rsidDel="00BA14ED">
          <w:rPr>
            <w:rFonts w:eastAsia="ヒラギノ明朝 Pro W3"/>
            <w:b w:val="0"/>
            <w:sz w:val="22"/>
            <w:szCs w:val="22"/>
          </w:rPr>
          <w:delText>e</w:delText>
        </w:r>
      </w:del>
      <w:r w:rsidRPr="00BA14ED">
        <w:rPr>
          <w:rFonts w:eastAsia="ヒラギノ明朝 Pro W3"/>
          <w:b w:val="0"/>
          <w:sz w:val="22"/>
          <w:szCs w:val="22"/>
        </w:rPr>
        <w:t xml:space="preserve">t bileşenlerine ilişkin olarak </w:t>
      </w:r>
      <w:r w:rsidRPr="00BA14ED">
        <w:rPr>
          <w:b w:val="0"/>
          <w:sz w:val="22"/>
          <w:szCs w:val="22"/>
        </w:rPr>
        <w:t>isteklinin ortağı olduğu tüzel kişiye ait işletmeden mal çekmesi veya satın alması</w:t>
      </w:r>
      <w:r w:rsidRPr="00002DF4">
        <w:rPr>
          <w:b w:val="0"/>
          <w:sz w:val="22"/>
          <w:szCs w:val="22"/>
        </w:rPr>
        <w:t xml:space="preserve"> durumunda söz konusu malın emsal bedeli ile değerlenmesi gereklidir. Emsal bedelinin tespitinde </w:t>
      </w:r>
      <w:proofErr w:type="gramStart"/>
      <w:r w:rsidRPr="00002DF4">
        <w:rPr>
          <w:b w:val="0"/>
          <w:sz w:val="22"/>
          <w:szCs w:val="22"/>
        </w:rPr>
        <w:t>4/1/1961</w:t>
      </w:r>
      <w:proofErr w:type="gramEnd"/>
      <w:r w:rsidRPr="00002DF4">
        <w:rPr>
          <w:b w:val="0"/>
          <w:sz w:val="22"/>
          <w:szCs w:val="22"/>
        </w:rPr>
        <w:t xml:space="preserve">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w:t>
      </w:r>
      <w:proofErr w:type="gramStart"/>
      <w:r w:rsidRPr="00002DF4">
        <w:rPr>
          <w:b w:val="0"/>
          <w:sz w:val="22"/>
          <w:szCs w:val="22"/>
        </w:rPr>
        <w:t>8.4</w:t>
      </w:r>
      <w:proofErr w:type="gramEnd"/>
      <w:r w:rsidRPr="00002DF4">
        <w:rPr>
          <w:b w:val="0"/>
          <w:sz w:val="22"/>
          <w:szCs w:val="22"/>
        </w:rPr>
        <w:t xml:space="preserve">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rPr>
      </w:pPr>
      <w:r w:rsidRPr="00002DF4">
        <w:rPr>
          <w:rFonts w:eastAsia="ヒラギノ明朝 Pro W3"/>
          <w:b w:val="0"/>
          <w:sz w:val="22"/>
          <w:szCs w:val="22"/>
        </w:rPr>
        <w:t xml:space="preserve">Bu ihalelerde; teklifi aşırı düşük bulunan istekli öncelikle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md.) </w:t>
      </w:r>
      <w:r w:rsidRPr="00002DF4">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kabuledilebilmesi için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md.) </w:t>
      </w:r>
      <w:r w:rsidRPr="00002DF4">
        <w:rPr>
          <w:rFonts w:eastAsia="ヒラギノ明朝 Pro W3"/>
          <w:b w:val="0"/>
          <w:sz w:val="22"/>
          <w:szCs w:val="22"/>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(Değişik cümle: </w:t>
      </w:r>
      <w:proofErr w:type="gramStart"/>
      <w:r w:rsidRPr="00002DF4">
        <w:rPr>
          <w:rFonts w:eastAsia="ヒラギノ明朝 Pro W3"/>
          <w:sz w:val="22"/>
          <w:szCs w:val="22"/>
        </w:rPr>
        <w:t>25/01/2017</w:t>
      </w:r>
      <w:proofErr w:type="gramEnd"/>
      <w:r w:rsidRPr="00002DF4">
        <w:rPr>
          <w:rFonts w:eastAsia="ヒラギノ明朝 Pro W3"/>
          <w:sz w:val="22"/>
          <w:szCs w:val="22"/>
        </w:rPr>
        <w:t xml:space="preserve">-29959 R.G./13. md.) </w:t>
      </w:r>
      <w:r w:rsidR="008F47DC" w:rsidRPr="00002DF4">
        <w:rPr>
          <w:b w:val="0"/>
          <w:sz w:val="22"/>
          <w:szCs w:val="22"/>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w:t>
      </w:r>
      <w:proofErr w:type="gramStart"/>
      <w:r w:rsidR="008F47DC" w:rsidRPr="00002DF4">
        <w:rPr>
          <w:b w:val="0"/>
          <w:sz w:val="22"/>
          <w:szCs w:val="22"/>
          <w:lang w:eastAsia="tr-TR"/>
        </w:rPr>
        <w:t>zorunludur.</w:t>
      </w:r>
      <w:r w:rsidR="001B2A3D" w:rsidRPr="00002DF4">
        <w:rPr>
          <w:rFonts w:eastAsia="ヒラギノ明朝 Pro W3"/>
          <w:b w:val="0"/>
          <w:sz w:val="22"/>
          <w:szCs w:val="22"/>
        </w:rPr>
        <w:t>Bu</w:t>
      </w:r>
      <w:proofErr w:type="gramEnd"/>
      <w:r w:rsidR="001B2A3D" w:rsidRPr="00002DF4">
        <w:rPr>
          <w:rFonts w:eastAsia="ヒラギノ明朝 Pro W3"/>
          <w:b w:val="0"/>
          <w:sz w:val="22"/>
          <w:szCs w:val="22"/>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w:t>
      </w:r>
      <w:r w:rsidR="001B2A3D" w:rsidRPr="00002DF4">
        <w:rPr>
          <w:rFonts w:eastAsia="ヒラギノ明朝 Pro W3"/>
          <w:b w:val="0"/>
          <w:sz w:val="22"/>
          <w:szCs w:val="22"/>
        </w:rPr>
        <w:lastRenderedPageBreak/>
        <w:t xml:space="preserve">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md.) </w:t>
      </w:r>
      <w:r w:rsidRPr="00002DF4">
        <w:rPr>
          <w:rFonts w:eastAsia="ヒラギノ明朝 Pro W3"/>
          <w:b w:val="0"/>
          <w:sz w:val="22"/>
          <w:szCs w:val="22"/>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Malzemeli yemek alımı ihalelerinde,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md.) </w:t>
      </w:r>
      <w:r w:rsidR="008F47DC" w:rsidRPr="00002DF4">
        <w:rPr>
          <w:rFonts w:eastAsia="ヒラギノ明朝 Pro W3"/>
          <w:b w:val="0"/>
          <w:sz w:val="22"/>
          <w:szCs w:val="22"/>
        </w:rPr>
        <w:t xml:space="preserve">kırmızı et; beyaz et; balık; kuru gıdalar (pirinç, bulgur, nohut, mercimek, kuru fasulye gibi); sebze; meyve </w:t>
      </w:r>
      <w:r w:rsidRPr="00002DF4">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rPr>
      </w:pPr>
    </w:p>
    <w:p w:rsidR="008F47DC"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(Ek fıkra: </w:t>
      </w:r>
      <w:proofErr w:type="gramStart"/>
      <w:r w:rsidRPr="00002DF4">
        <w:rPr>
          <w:rFonts w:eastAsia="ヒラギノ明朝 Pro W3"/>
          <w:sz w:val="22"/>
          <w:szCs w:val="22"/>
        </w:rPr>
        <w:t>25/01/2017</w:t>
      </w:r>
      <w:proofErr w:type="gramEnd"/>
      <w:r w:rsidRPr="00002DF4">
        <w:rPr>
          <w:rFonts w:eastAsia="ヒラギノ明朝 Pro W3"/>
          <w:sz w:val="22"/>
          <w:szCs w:val="22"/>
        </w:rPr>
        <w:t xml:space="preserve">-29959 R.G./13. md.) </w:t>
      </w:r>
      <w:r w:rsidR="008F47DC" w:rsidRPr="00002DF4">
        <w:rPr>
          <w:b w:val="0"/>
          <w:sz w:val="22"/>
          <w:szCs w:val="22"/>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rPr>
      </w:pPr>
    </w:p>
    <w:p w:rsidR="00156BE7" w:rsidRPr="00474C52" w:rsidRDefault="00156BE7" w:rsidP="001B2A3D">
      <w:pPr>
        <w:pStyle w:val="KonuBal"/>
        <w:jc w:val="both"/>
        <w:rPr>
          <w:rFonts w:eastAsia="ヒラギノ明朝 Pro W3"/>
          <w:b w:val="0"/>
          <w:sz w:val="22"/>
          <w:szCs w:val="22"/>
        </w:rPr>
      </w:pPr>
      <w:r w:rsidRPr="00002DF4">
        <w:rPr>
          <w:rFonts w:eastAsia="ヒラギノ明朝 Pro W3"/>
          <w:sz w:val="22"/>
          <w:szCs w:val="22"/>
        </w:rPr>
        <w:t xml:space="preserve">79.2.7. (Ek madde: </w:t>
      </w:r>
      <w:proofErr w:type="gramStart"/>
      <w:r w:rsidRPr="00002DF4">
        <w:rPr>
          <w:rFonts w:eastAsia="ヒラギノ明朝 Pro W3"/>
          <w:sz w:val="22"/>
          <w:szCs w:val="22"/>
        </w:rPr>
        <w:t>25/01/2017</w:t>
      </w:r>
      <w:proofErr w:type="gramEnd"/>
      <w:r w:rsidRPr="00002DF4">
        <w:rPr>
          <w:rFonts w:eastAsia="ヒラギノ明朝 Pro W3"/>
          <w:sz w:val="22"/>
          <w:szCs w:val="22"/>
        </w:rPr>
        <w:t>-29959 R.G./14. md.)</w:t>
      </w:r>
      <w:r w:rsidRPr="00002DF4">
        <w:rPr>
          <w:rFonts w:eastAsia="ヒラギノ明朝 Pro W3"/>
          <w:b w:val="0"/>
          <w:sz w:val="22"/>
          <w:szCs w:val="22"/>
        </w:rPr>
        <w:t xml:space="preserve"> İstekliler tarafından akaryakıt girdisine ilişkin olarak EPDK tarafından il bazında günlük yayımlanan akaryakıt fiyatlarının</w:t>
      </w:r>
      <w:r w:rsidR="0000461F" w:rsidRPr="00002DF4">
        <w:rPr>
          <w:rFonts w:eastAsia="ヒラギノ明朝 Pro W3"/>
          <w:sz w:val="22"/>
          <w:szCs w:val="22"/>
        </w:rPr>
        <w:t>(Ek ibare: 06</w:t>
      </w:r>
      <w:r w:rsidR="00EF7280" w:rsidRPr="00002DF4">
        <w:rPr>
          <w:rFonts w:eastAsia="ヒラギノ明朝 Pro W3"/>
          <w:sz w:val="22"/>
          <w:szCs w:val="22"/>
        </w:rPr>
        <w:t>/</w:t>
      </w:r>
      <w:r w:rsidR="0000461F" w:rsidRPr="00002DF4">
        <w:rPr>
          <w:rFonts w:eastAsia="ヒラギノ明朝 Pro W3"/>
          <w:sz w:val="22"/>
          <w:szCs w:val="22"/>
        </w:rPr>
        <w:t>02</w:t>
      </w:r>
      <w:r w:rsidR="00EF7280" w:rsidRPr="00002DF4">
        <w:rPr>
          <w:rFonts w:eastAsia="ヒラギノ明朝 Pro W3"/>
          <w:sz w:val="22"/>
          <w:szCs w:val="22"/>
        </w:rPr>
        <w:t>/</w:t>
      </w:r>
      <w:r w:rsidR="0000461F" w:rsidRPr="00002DF4">
        <w:rPr>
          <w:rFonts w:eastAsia="ヒラギノ明朝 Pro W3"/>
          <w:sz w:val="22"/>
          <w:szCs w:val="22"/>
        </w:rPr>
        <w:t xml:space="preserve">2018-30324 R.G./7. md. ) </w:t>
      </w:r>
      <w:r w:rsidR="0000461F" w:rsidRPr="00002DF4">
        <w:rPr>
          <w:rFonts w:eastAsia="ヒラギノ明朝 Pro W3"/>
          <w:b w:val="0"/>
          <w:sz w:val="22"/>
          <w:szCs w:val="22"/>
        </w:rPr>
        <w:t>% 90’ının altında</w:t>
      </w:r>
      <w:r w:rsidRPr="00002DF4">
        <w:rPr>
          <w:rFonts w:eastAsia="ヒラギノ明朝 Pro W3"/>
          <w:b w:val="0"/>
          <w:sz w:val="22"/>
          <w:szCs w:val="22"/>
        </w:rPr>
        <w:t xml:space="preserve"> sunulan açıklamalar geçerli kabul edilmeyecektir.</w:t>
      </w:r>
      <w:r w:rsidR="00087DD5" w:rsidRPr="00002DF4">
        <w:rPr>
          <w:rFonts w:eastAsia="ヒラギノ明朝 Pro W3"/>
          <w:sz w:val="22"/>
          <w:szCs w:val="22"/>
        </w:rPr>
        <w:t xml:space="preserve">(Ek </w:t>
      </w:r>
      <w:r w:rsidR="00087DD5">
        <w:rPr>
          <w:rFonts w:eastAsia="ヒラギノ明朝 Pro W3"/>
          <w:sz w:val="22"/>
          <w:szCs w:val="22"/>
        </w:rPr>
        <w:t>cümle</w:t>
      </w:r>
      <w:r w:rsidR="00087DD5" w:rsidRPr="00002DF4">
        <w:rPr>
          <w:rFonts w:eastAsia="ヒラギノ明朝 Pro W3"/>
          <w:sz w:val="22"/>
          <w:szCs w:val="22"/>
        </w:rPr>
        <w:t xml:space="preserve">: </w:t>
      </w:r>
      <w:r w:rsidR="00087DD5">
        <w:rPr>
          <w:rFonts w:eastAsia="ヒラギノ明朝 Pro W3"/>
          <w:sz w:val="22"/>
          <w:szCs w:val="22"/>
        </w:rPr>
        <w:t>16</w:t>
      </w:r>
      <w:r w:rsidR="00087DD5" w:rsidRPr="00002DF4">
        <w:rPr>
          <w:rFonts w:eastAsia="ヒラギノ明朝 Pro W3"/>
          <w:sz w:val="22"/>
          <w:szCs w:val="22"/>
        </w:rPr>
        <w:t>/</w:t>
      </w:r>
      <w:r w:rsidR="00087DD5">
        <w:rPr>
          <w:rFonts w:eastAsia="ヒラギノ明朝 Pro W3"/>
          <w:sz w:val="22"/>
          <w:szCs w:val="22"/>
        </w:rPr>
        <w:t>03</w:t>
      </w:r>
      <w:r w:rsidR="00087DD5" w:rsidRPr="00002DF4">
        <w:rPr>
          <w:rFonts w:eastAsia="ヒラギノ明朝 Pro W3"/>
          <w:sz w:val="22"/>
          <w:szCs w:val="22"/>
        </w:rPr>
        <w:t>/</w:t>
      </w:r>
      <w:r w:rsidR="00087DD5">
        <w:rPr>
          <w:rFonts w:eastAsia="ヒラギノ明朝 Pro W3"/>
          <w:sz w:val="22"/>
          <w:szCs w:val="22"/>
        </w:rPr>
        <w:t>2019</w:t>
      </w:r>
      <w:r w:rsidR="00087DD5" w:rsidRPr="00002DF4">
        <w:rPr>
          <w:rFonts w:eastAsia="ヒラギノ明朝 Pro W3"/>
          <w:sz w:val="22"/>
          <w:szCs w:val="22"/>
        </w:rPr>
        <w:t>-30</w:t>
      </w:r>
      <w:r w:rsidR="00474C52">
        <w:rPr>
          <w:rFonts w:eastAsia="ヒラギノ明朝 Pro W3"/>
          <w:sz w:val="22"/>
          <w:szCs w:val="22"/>
        </w:rPr>
        <w:t>716</w:t>
      </w:r>
      <w:r w:rsidR="00087DD5" w:rsidRPr="00002DF4">
        <w:rPr>
          <w:rFonts w:eastAsia="ヒラギノ明朝 Pro W3"/>
          <w:sz w:val="22"/>
          <w:szCs w:val="22"/>
        </w:rPr>
        <w:t xml:space="preserve"> R.G./</w:t>
      </w:r>
      <w:r w:rsidR="00474C52">
        <w:rPr>
          <w:rFonts w:eastAsia="ヒラギノ明朝 Pro W3"/>
          <w:sz w:val="22"/>
          <w:szCs w:val="22"/>
        </w:rPr>
        <w:t>18. md.</w:t>
      </w:r>
      <w:r w:rsidR="00087DD5" w:rsidRPr="00002DF4">
        <w:rPr>
          <w:rFonts w:eastAsia="ヒラギノ明朝 Pro W3"/>
          <w:sz w:val="22"/>
          <w:szCs w:val="22"/>
        </w:rPr>
        <w:t>)</w:t>
      </w:r>
      <w:r w:rsidR="00474C52" w:rsidRPr="00910F24">
        <w:rPr>
          <w:rFonts w:eastAsia="ヒラギノ明朝 Pro W3"/>
          <w:b w:val="0"/>
          <w:sz w:val="22"/>
          <w:szCs w:val="22"/>
        </w:rPr>
        <w:t>Motorin veya benzine yönelik olarak öngörülen tutarın TL/lt cinsinden hesaplanmasında Enerji Piyasası Düzenleme Kurumunun ilgili düzenlemeleri dikkate alınacaktır.</w:t>
      </w:r>
    </w:p>
    <w:p w:rsidR="00156BE7" w:rsidRPr="00002DF4" w:rsidRDefault="00156BE7"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79.2.2 nci maddedeyer alan yöntemlerden</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002DF4">
        <w:rPr>
          <w:sz w:val="22"/>
          <w:szCs w:val="22"/>
        </w:rPr>
        <w:t>dahil</w:t>
      </w:r>
      <w:proofErr w:type="gramEnd"/>
      <w:r w:rsidRPr="00002DF4">
        <w:rPr>
          <w:sz w:val="22"/>
          <w:szCs w:val="22"/>
        </w:rPr>
        <w:t xml:space="preserve">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w:t>
      </w:r>
      <w:r w:rsidRPr="00002DF4">
        <w:rPr>
          <w:sz w:val="22"/>
          <w:szCs w:val="22"/>
        </w:rPr>
        <w:lastRenderedPageBreak/>
        <w:t xml:space="preserve">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xml:space="preserve">: </w:t>
      </w:r>
      <w:proofErr w:type="gramStart"/>
      <w:r w:rsidR="00156BE7" w:rsidRPr="00002DF4">
        <w:rPr>
          <w:b/>
          <w:bCs/>
          <w:sz w:val="22"/>
          <w:szCs w:val="22"/>
        </w:rPr>
        <w:t>25/01/2017</w:t>
      </w:r>
      <w:proofErr w:type="gramEnd"/>
      <w:r w:rsidR="00156BE7" w:rsidRPr="00002DF4">
        <w:rPr>
          <w:b/>
          <w:bCs/>
          <w:sz w:val="22"/>
          <w:szCs w:val="22"/>
        </w:rPr>
        <w:t>-29959 R.G./</w:t>
      </w:r>
      <w:r w:rsidR="00156BE7" w:rsidRPr="00002DF4">
        <w:rPr>
          <w:b/>
          <w:sz w:val="22"/>
          <w:szCs w:val="22"/>
        </w:rPr>
        <w:t>1</w:t>
      </w:r>
      <w:r w:rsidR="006F3326" w:rsidRPr="00002DF4">
        <w:rPr>
          <w:b/>
          <w:sz w:val="22"/>
          <w:szCs w:val="22"/>
        </w:rPr>
        <w:t>5</w:t>
      </w:r>
      <w:r w:rsidR="00156BE7" w:rsidRPr="00002DF4">
        <w:rPr>
          <w:b/>
          <w:bCs/>
          <w:sz w:val="22"/>
          <w:szCs w:val="22"/>
        </w:rPr>
        <w:t xml:space="preserve">. md.)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31</w:t>
      </w:r>
      <w:r w:rsidR="00CB3346" w:rsidRPr="00002DF4">
        <w:rPr>
          <w:b/>
          <w:sz w:val="22"/>
          <w:szCs w:val="22"/>
          <w:lang w:eastAsia="en-US"/>
        </w:rPr>
        <w:t>.M</w:t>
      </w:r>
      <w:r w:rsidRPr="00002DF4">
        <w:rPr>
          <w:b/>
          <w:sz w:val="22"/>
          <w:szCs w:val="22"/>
          <w:lang w:eastAsia="en-US"/>
        </w:rPr>
        <w:t>d</w:t>
      </w:r>
      <w:r w:rsidR="00CB3346" w:rsidRPr="00002DF4">
        <w:rPr>
          <w:b/>
          <w:sz w:val="22"/>
          <w:szCs w:val="22"/>
          <w:lang w:eastAsia="en-US"/>
        </w:rPr>
        <w:t>.</w:t>
      </w:r>
      <w:r w:rsidRPr="00002DF4">
        <w:rPr>
          <w:b/>
          <w:sz w:val="22"/>
          <w:szCs w:val="22"/>
          <w:lang w:eastAsia="en-US"/>
        </w:rPr>
        <w:t>)</w:t>
      </w:r>
      <w:r w:rsidRPr="00002DF4">
        <w:rPr>
          <w:b/>
          <w:bCs/>
          <w:sz w:val="22"/>
          <w:szCs w:val="22"/>
        </w:rPr>
        <w:t>Hizmet alımlarında işin süresi, işe başlama 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002DF4">
        <w:rPr>
          <w:sz w:val="22"/>
          <w:szCs w:val="22"/>
        </w:rPr>
        <w:t>9.1</w:t>
      </w:r>
      <w:proofErr w:type="gramEnd"/>
      <w:r w:rsidRPr="00002DF4">
        <w:rPr>
          <w:sz w:val="22"/>
          <w:szCs w:val="22"/>
        </w:rPr>
        <w:t xml:space="preserve">. maddesine yazılacak, aksi takdirde bu maddede işin süresinin işe başlama tarihinden itibaren kaç gün ya da ay olduğu belirtilecektir. Tip Sözleşmenin </w:t>
      </w:r>
      <w:proofErr w:type="gramStart"/>
      <w:r w:rsidRPr="00002DF4">
        <w:rPr>
          <w:sz w:val="22"/>
          <w:szCs w:val="22"/>
        </w:rPr>
        <w:t>10.2</w:t>
      </w:r>
      <w:proofErr w:type="gramEnd"/>
      <w:r w:rsidRPr="00002DF4">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002DF4">
        <w:rPr>
          <w:sz w:val="22"/>
          <w:szCs w:val="22"/>
        </w:rPr>
        <w:t>şikayette</w:t>
      </w:r>
      <w:proofErr w:type="gramEnd"/>
      <w:r w:rsidRPr="00002DF4">
        <w:rPr>
          <w:sz w:val="22"/>
          <w:szCs w:val="22"/>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 3. md.)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t>Madde 82-</w:t>
      </w:r>
      <w:r w:rsidR="002C49CA" w:rsidRPr="00002DF4">
        <w:rPr>
          <w:b/>
          <w:sz w:val="22"/>
          <w:szCs w:val="22"/>
          <w:lang w:eastAsia="en-US"/>
        </w:rPr>
        <w:t xml:space="preserve">(Mülga: </w:t>
      </w:r>
      <w:proofErr w:type="gramStart"/>
      <w:r w:rsidR="002C49CA" w:rsidRPr="00002DF4">
        <w:rPr>
          <w:b/>
          <w:sz w:val="22"/>
          <w:szCs w:val="22"/>
          <w:lang w:eastAsia="en-US"/>
        </w:rPr>
        <w:t>28</w:t>
      </w:r>
      <w:r w:rsidR="002C49CA" w:rsidRPr="00002DF4">
        <w:rPr>
          <w:b/>
          <w:sz w:val="22"/>
          <w:szCs w:val="22"/>
        </w:rPr>
        <w:t>/11</w:t>
      </w:r>
      <w:r w:rsidR="002C49CA" w:rsidRPr="00002DF4">
        <w:rPr>
          <w:b/>
          <w:sz w:val="22"/>
          <w:szCs w:val="22"/>
          <w:lang w:eastAsia="en-US"/>
        </w:rPr>
        <w:t>/</w:t>
      </w:r>
      <w:r w:rsidR="002C49CA" w:rsidRPr="00002DF4">
        <w:rPr>
          <w:b/>
          <w:sz w:val="22"/>
          <w:szCs w:val="22"/>
        </w:rPr>
        <w:t>2013</w:t>
      </w:r>
      <w:proofErr w:type="gramEnd"/>
      <w:r w:rsidR="009238CF" w:rsidRPr="00002DF4">
        <w:rPr>
          <w:b/>
          <w:sz w:val="22"/>
          <w:szCs w:val="22"/>
          <w:lang w:eastAsia="en-US"/>
        </w:rPr>
        <w:t>- 28835 R.G./</w:t>
      </w:r>
      <w:r w:rsidR="002C49CA" w:rsidRPr="00002DF4">
        <w:rPr>
          <w:b/>
          <w:sz w:val="22"/>
          <w:szCs w:val="22"/>
          <w:lang w:eastAsia="en-US"/>
        </w:rPr>
        <w:t>4. md.)</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48602B" w:rsidRPr="00002DF4">
        <w:rPr>
          <w:b/>
          <w:sz w:val="22"/>
          <w:szCs w:val="22"/>
          <w:lang w:eastAsia="en-US"/>
        </w:rPr>
        <w:t xml:space="preserve">(Değişik: </w:t>
      </w:r>
      <w:proofErr w:type="gramStart"/>
      <w:r w:rsidR="0048602B" w:rsidRPr="00002DF4">
        <w:rPr>
          <w:b/>
          <w:sz w:val="22"/>
          <w:szCs w:val="22"/>
          <w:lang w:eastAsia="en-US"/>
        </w:rPr>
        <w:t>28</w:t>
      </w:r>
      <w:r w:rsidR="0048602B" w:rsidRPr="00002DF4">
        <w:rPr>
          <w:b/>
          <w:sz w:val="22"/>
          <w:szCs w:val="22"/>
        </w:rPr>
        <w:t>/11</w:t>
      </w:r>
      <w:r w:rsidR="0048602B" w:rsidRPr="00002DF4">
        <w:rPr>
          <w:b/>
          <w:sz w:val="22"/>
          <w:szCs w:val="22"/>
          <w:lang w:eastAsia="en-US"/>
        </w:rPr>
        <w:t>/</w:t>
      </w:r>
      <w:r w:rsidR="0048602B" w:rsidRPr="00002DF4">
        <w:rPr>
          <w:b/>
          <w:sz w:val="22"/>
          <w:szCs w:val="22"/>
        </w:rPr>
        <w:t>2013</w:t>
      </w:r>
      <w:proofErr w:type="gramEnd"/>
      <w:r w:rsidR="00570124" w:rsidRPr="00002DF4">
        <w:rPr>
          <w:b/>
          <w:sz w:val="22"/>
          <w:szCs w:val="22"/>
          <w:lang w:eastAsia="en-US"/>
        </w:rPr>
        <w:t>- 28835 R.G./5</w:t>
      </w:r>
      <w:r w:rsidR="0048602B" w:rsidRPr="00002DF4">
        <w:rPr>
          <w:b/>
          <w:sz w:val="22"/>
          <w:szCs w:val="22"/>
          <w:lang w:eastAsia="en-US"/>
        </w:rPr>
        <w:t xml:space="preserve">. md.)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002DF4">
        <w:rPr>
          <w:rFonts w:eastAsia="ヒラギノ明朝 Pro W3"/>
          <w:sz w:val="22"/>
          <w:szCs w:val="22"/>
        </w:rPr>
        <w:t>dahil</w:t>
      </w:r>
      <w:proofErr w:type="gramEnd"/>
      <w:r w:rsidRPr="00002DF4">
        <w:rPr>
          <w:rFonts w:eastAsia="ヒラギノ明朝 Pro W3"/>
          <w:sz w:val="22"/>
          <w:szCs w:val="22"/>
        </w:rPr>
        <w:t>)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lastRenderedPageBreak/>
        <w:t>Temel asgari ücret döneminde brüt maliyet= 130 TL (temel asgari ücretin yüzde 30 fazlası) +30 TL (ilgili sosyal güvenlik mevzuatı gereği işveren tarafından karşılanması gereken primler toplamının varsayımsal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Güncel asgari ücret döneminde brüt maliyet= 136,5 TL (güncel asgari ücretin yüzde 30 fazlası) +31,5 TL (ilgili sosyal güvenlik mevzuatı gereği işveren tarafından karşılanması gereken primler toplamının varsayımsal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ncı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ncımaddeler gereği ayrı ayrı hesaplanacak tutarların toplamı, ödenecek veya kesilecek toplam fiyat farkını oluşturacaktır. 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ncımaddeye göre hesaplanan fiyat 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md.) </w:t>
      </w:r>
      <w:r w:rsidRPr="00002DF4">
        <w:rPr>
          <w:rFonts w:eastAsia="ヒラギノ明朝Pro W3"/>
          <w:sz w:val="22"/>
          <w:szCs w:val="22"/>
          <w:lang w:val="en-GB" w:eastAsia="en-US"/>
        </w:rPr>
        <w:t>4734 sayılıKanunun 48 incimaddesininikincifıkrasıuyarınca, yaklaşıkmaliyeti 4734 sayılıKanunun 13 üncümaddesinin (b) bendinin (2) numaralı alt bendindehizmetalımlarıiçinöngörülenüst limit tutarınındörtkatınınaltındakalandanışmanlıkhizmetleri, HizmetAlımıİhaleleriUygulamaYönetmeliğine</w:t>
      </w:r>
      <w:r w:rsidR="00B56255" w:rsidRPr="00002DF4">
        <w:rPr>
          <w:rFonts w:eastAsia="ヒラギノ明朝Pro W3"/>
          <w:sz w:val="22"/>
          <w:szCs w:val="22"/>
          <w:lang w:val="en-GB" w:eastAsia="en-US"/>
        </w:rPr>
        <w:t>gö</w:t>
      </w:r>
      <w:r w:rsidR="009E4190" w:rsidRPr="00002DF4">
        <w:rPr>
          <w:rFonts w:eastAsia="ヒラギノ明朝Pro W3"/>
          <w:sz w:val="22"/>
          <w:szCs w:val="22"/>
          <w:lang w:val="en-GB" w:eastAsia="en-US"/>
        </w:rPr>
        <w:t>re</w:t>
      </w:r>
      <w:r w:rsidRPr="00002DF4">
        <w:rPr>
          <w:rFonts w:eastAsia="ヒラギノ明朝Pro W3"/>
          <w:sz w:val="22"/>
          <w:szCs w:val="22"/>
          <w:lang w:val="en-GB" w:eastAsia="en-US"/>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t>(Ek:</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md.) </w:t>
      </w:r>
      <w:r w:rsidRPr="00002DF4">
        <w:rPr>
          <w:rFonts w:eastAsia="ヒラギノ明朝Pro W3"/>
          <w:sz w:val="22"/>
          <w:szCs w:val="22"/>
          <w:lang w:val="en-GB" w:eastAsia="en-US"/>
        </w:rPr>
        <w:t>AnılanYönetmeliğin 44 üncümaddesinde, Kanunun 13 üncümaddesininbirincifıkrasının (b) bendinin (2) numaralı alt bendindehizmetalımlarıiçinöngörülenüst limit tutarınındörtkatınınaltındakalandanışmanlıkhizmetialımıihalelerininHizmetAlımıİhaleleriUygulamaYönetmeliğine</w:t>
      </w:r>
      <w:r w:rsidR="009E4190" w:rsidRPr="00002DF4">
        <w:rPr>
          <w:rFonts w:eastAsia="ヒラギノ明朝Pro W3"/>
          <w:sz w:val="22"/>
          <w:szCs w:val="22"/>
          <w:lang w:val="en-GB" w:eastAsia="en-US"/>
        </w:rPr>
        <w:t>göre</w:t>
      </w:r>
      <w:r w:rsidRPr="00002DF4">
        <w:rPr>
          <w:rFonts w:eastAsia="ヒラギノ明朝Pro W3"/>
          <w:sz w:val="22"/>
          <w:szCs w:val="22"/>
          <w:lang w:val="en-GB" w:eastAsia="en-US"/>
        </w:rPr>
        <w:t>gerçekleştirilmesihalinde, işdeneyiminigösterenbelgelerindüzenlenmesi, verilmesivedeğerlendirilmesindeDanışmanlıkHizmetAlımıİhaleleriUygulamaYönetmeliğindeyeralanhükümlerinuygulanacağıbelirtilmiştir.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w:t>
      </w:r>
      <w:r w:rsidR="00087DD5">
        <w:rPr>
          <w:rStyle w:val="DipnotBavurusu"/>
          <w:sz w:val="22"/>
          <w:szCs w:val="22"/>
        </w:rPr>
        <w:footnoteReference w:id="11"/>
      </w:r>
      <w:r w:rsidRPr="00002DF4">
        <w:rPr>
          <w:sz w:val="22"/>
          <w:szCs w:val="22"/>
        </w:rPr>
        <w:t xml:space="preserve">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002DF4">
        <w:rPr>
          <w:sz w:val="22"/>
          <w:szCs w:val="22"/>
        </w:rPr>
        <w:t>5/3/2009</w:t>
      </w:r>
      <w:proofErr w:type="gramEnd"/>
      <w:r w:rsidRPr="00002DF4">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002DF4">
        <w:rPr>
          <w:sz w:val="22"/>
          <w:szCs w:val="22"/>
        </w:rPr>
        <w:t>hizmetleri …ifade</w:t>
      </w:r>
      <w:proofErr w:type="gramEnd"/>
      <w:r w:rsidRPr="00002DF4">
        <w:rPr>
          <w:sz w:val="22"/>
          <w:szCs w:val="22"/>
        </w:rPr>
        <w:t xml:space="preserve"> eder” hükmüne yer verilmiştir. Anılan maddede ismen sayılmayan ve mal alımı veya yapım işi </w:t>
      </w:r>
      <w:r w:rsidRPr="00002DF4">
        <w:rPr>
          <w:sz w:val="22"/>
          <w:szCs w:val="22"/>
        </w:rPr>
        <w:lastRenderedPageBreak/>
        <w:t>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w:t>
      </w:r>
      <w:proofErr w:type="gramStart"/>
      <w:r w:rsidRPr="00002DF4">
        <w:rPr>
          <w:rFonts w:eastAsia="Calibri"/>
          <w:sz w:val="22"/>
          <w:szCs w:val="22"/>
          <w:lang w:eastAsia="en-US"/>
        </w:rPr>
        <w:t>kriterleri</w:t>
      </w:r>
      <w:proofErr w:type="gramEnd"/>
      <w:r w:rsidRPr="00002DF4">
        <w:rPr>
          <w:rFonts w:eastAsia="Calibri"/>
          <w:sz w:val="22"/>
          <w:szCs w:val="22"/>
          <w:lang w:eastAsia="en-US"/>
        </w:rPr>
        <w:t xml:space="preserve">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86.7</w:t>
      </w:r>
      <w:r w:rsidRPr="00002DF4">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r w:rsidRPr="00002DF4">
        <w:rPr>
          <w:b/>
          <w:bCs/>
          <w:sz w:val="22"/>
          <w:szCs w:val="22"/>
        </w:rPr>
        <w:t>86.8. </w:t>
      </w:r>
      <w:r w:rsidRPr="00002DF4">
        <w:rPr>
          <w:sz w:val="22"/>
          <w:szCs w:val="22"/>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w:t>
      </w:r>
      <w:r w:rsidRPr="00002DF4">
        <w:rPr>
          <w:sz w:val="22"/>
          <w:szCs w:val="22"/>
        </w:rPr>
        <w:lastRenderedPageBreak/>
        <w:t>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t>87.3.</w:t>
      </w:r>
      <w:r w:rsidR="007E70D9" w:rsidRPr="00002DF4">
        <w:rPr>
          <w:b/>
          <w:sz w:val="22"/>
          <w:szCs w:val="22"/>
          <w:lang w:eastAsia="en-US"/>
        </w:rPr>
        <w:t>(Ek:</w:t>
      </w:r>
      <w:proofErr w:type="gramStart"/>
      <w:r w:rsidR="007E70D9" w:rsidRPr="00002DF4">
        <w:rPr>
          <w:b/>
          <w:sz w:val="22"/>
          <w:szCs w:val="22"/>
          <w:lang w:eastAsia="en-US"/>
        </w:rPr>
        <w:t>13</w:t>
      </w:r>
      <w:r w:rsidR="007E70D9" w:rsidRPr="00002DF4">
        <w:rPr>
          <w:b/>
          <w:sz w:val="22"/>
          <w:szCs w:val="22"/>
        </w:rPr>
        <w:t>/04</w:t>
      </w:r>
      <w:r w:rsidR="007E70D9" w:rsidRPr="00002DF4">
        <w:rPr>
          <w:b/>
          <w:sz w:val="22"/>
          <w:szCs w:val="22"/>
          <w:lang w:eastAsia="en-US"/>
        </w:rPr>
        <w:t>/</w:t>
      </w:r>
      <w:r w:rsidR="007E70D9" w:rsidRPr="00002DF4">
        <w:rPr>
          <w:b/>
          <w:sz w:val="22"/>
          <w:szCs w:val="22"/>
        </w:rPr>
        <w:t>2013</w:t>
      </w:r>
      <w:proofErr w:type="gramEnd"/>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r w:rsidRPr="00002DF4">
        <w:rPr>
          <w:b/>
          <w:sz w:val="22"/>
          <w:szCs w:val="22"/>
        </w:rPr>
        <w:t>88.1. </w:t>
      </w:r>
      <w:r w:rsidRPr="00002DF4">
        <w:rPr>
          <w:sz w:val="22"/>
          <w:szCs w:val="22"/>
        </w:rPr>
        <w:t xml:space="preserve">Danışmanlık Hizmet Alımı İhaleleriUygulama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Teknik tekliflerin değerlendirilebilmesi için isteklilerce Teknik Teklif Formları’nın aşağıdaki 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002DF4">
        <w:rPr>
          <w:b/>
          <w:sz w:val="22"/>
          <w:szCs w:val="22"/>
        </w:rPr>
        <w:t>-</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002DF4" w:rsidRDefault="0072018D" w:rsidP="0072018D">
      <w:pPr>
        <w:widowControl w:val="0"/>
        <w:spacing w:after="120"/>
        <w:jc w:val="both"/>
        <w:rPr>
          <w:sz w:val="22"/>
          <w:szCs w:val="22"/>
        </w:rPr>
      </w:pPr>
      <w:r w:rsidRPr="00002DF4">
        <w:rPr>
          <w:b/>
          <w:sz w:val="22"/>
          <w:szCs w:val="22"/>
        </w:rPr>
        <w:lastRenderedPageBreak/>
        <w:t>89.2.3. </w:t>
      </w:r>
      <w:r w:rsidRPr="00002DF4">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(Ek: 30/07/2010 -</w:t>
      </w:r>
      <w:proofErr w:type="gramStart"/>
      <w:r w:rsidRPr="00002DF4">
        <w:rPr>
          <w:sz w:val="22"/>
          <w:szCs w:val="22"/>
        </w:rPr>
        <w:t>27657  RG</w:t>
      </w:r>
      <w:proofErr w:type="gramEnd"/>
      <w:r w:rsidRPr="00002DF4">
        <w:rPr>
          <w:sz w:val="22"/>
          <w:szCs w:val="22"/>
        </w:rPr>
        <w:t xml:space="preserve">/ 4. md.)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t>BEŞİNCİ BÖLÜM</w:t>
      </w:r>
      <w:r w:rsidRPr="00002DF4">
        <w:rPr>
          <w:rStyle w:val="DipnotBavurusu"/>
          <w:sz w:val="22"/>
          <w:szCs w:val="22"/>
        </w:rPr>
        <w:footnoteReference w:id="12"/>
      </w:r>
    </w:p>
    <w:p w:rsidR="0072018D" w:rsidRPr="00002DF4" w:rsidRDefault="0072018D" w:rsidP="0072018D">
      <w:pPr>
        <w:spacing w:after="120"/>
        <w:jc w:val="center"/>
        <w:rPr>
          <w:b/>
          <w:sz w:val="22"/>
          <w:szCs w:val="22"/>
        </w:rPr>
      </w:pPr>
      <w:r w:rsidRPr="00002DF4">
        <w:rPr>
          <w:b/>
          <w:sz w:val="22"/>
          <w:szCs w:val="22"/>
        </w:rPr>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 xml:space="preserve">(Değişik: </w:t>
      </w:r>
      <w:proofErr w:type="gramStart"/>
      <w:r w:rsidR="00F4100E" w:rsidRPr="00002DF4">
        <w:rPr>
          <w:b/>
          <w:sz w:val="22"/>
          <w:szCs w:val="22"/>
          <w:lang w:eastAsia="en-US"/>
        </w:rPr>
        <w:t>28</w:t>
      </w:r>
      <w:r w:rsidR="00F4100E" w:rsidRPr="00002DF4">
        <w:rPr>
          <w:b/>
          <w:sz w:val="22"/>
          <w:szCs w:val="22"/>
        </w:rPr>
        <w:t>/11</w:t>
      </w:r>
      <w:r w:rsidR="00F4100E" w:rsidRPr="00002DF4">
        <w:rPr>
          <w:b/>
          <w:sz w:val="22"/>
          <w:szCs w:val="22"/>
          <w:lang w:eastAsia="en-US"/>
        </w:rPr>
        <w:t>/</w:t>
      </w:r>
      <w:r w:rsidR="00F4100E" w:rsidRPr="00002DF4">
        <w:rPr>
          <w:b/>
          <w:sz w:val="22"/>
          <w:szCs w:val="22"/>
        </w:rPr>
        <w:t>2013</w:t>
      </w:r>
      <w:proofErr w:type="gramEnd"/>
      <w:r w:rsidR="009238CF" w:rsidRPr="00002DF4">
        <w:rPr>
          <w:b/>
          <w:sz w:val="22"/>
          <w:szCs w:val="22"/>
          <w:lang w:eastAsia="en-US"/>
        </w:rPr>
        <w:t>-</w:t>
      </w:r>
      <w:r w:rsidR="00F4100E" w:rsidRPr="00002DF4">
        <w:rPr>
          <w:b/>
          <w:sz w:val="22"/>
          <w:szCs w:val="22"/>
          <w:lang w:eastAsia="en-US"/>
        </w:rPr>
        <w:t xml:space="preserve">28835 R.G./6. md.)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w:t>
      </w:r>
      <w:r w:rsidRPr="00002DF4">
        <w:rPr>
          <w:sz w:val="22"/>
          <w:szCs w:val="22"/>
        </w:rPr>
        <w:lastRenderedPageBreak/>
        <w:t>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 xml:space="preserve">(Ek: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009238CF" w:rsidRPr="00002DF4">
        <w:rPr>
          <w:b/>
          <w:sz w:val="22"/>
          <w:szCs w:val="22"/>
          <w:lang w:eastAsia="en-US"/>
        </w:rPr>
        <w:t>-</w:t>
      </w:r>
      <w:r w:rsidRPr="00002DF4">
        <w:rPr>
          <w:b/>
          <w:sz w:val="22"/>
          <w:szCs w:val="22"/>
          <w:lang w:eastAsia="en-US"/>
        </w:rPr>
        <w:t xml:space="preserve">28835 R.G./6. md.) </w:t>
      </w:r>
      <w:r w:rsidRPr="00002DF4">
        <w:rPr>
          <w:rFonts w:eastAsia="ヒラギノ明朝 Pro W3"/>
          <w:sz w:val="22"/>
          <w:szCs w:val="22"/>
        </w:rPr>
        <w:t xml:space="preserve">Çerçeve anlaşma kapsamında gerçekleştirilen münferit alımlarda isteklilerin son teklif verme tarihi itibarıyla ihalelere katılmaktan yasaklı olup olmadığının sorgulanması ve Kurumdan teyit ettirilmesi zorunludur. Ancak ihale kararı ihale yetkilisince </w:t>
      </w:r>
      <w:r w:rsidRPr="00002DF4">
        <w:rPr>
          <w:rFonts w:eastAsia="ヒラギノ明朝 Pro W3"/>
          <w:sz w:val="22"/>
          <w:szCs w:val="22"/>
        </w:rPr>
        <w:lastRenderedPageBreak/>
        <w:t>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92.2. </w:t>
      </w:r>
      <w:r w:rsidR="00A35AE9" w:rsidRPr="00002DF4">
        <w:rPr>
          <w:b/>
          <w:sz w:val="22"/>
          <w:szCs w:val="22"/>
          <w:lang w:eastAsia="en-US"/>
        </w:rPr>
        <w:t xml:space="preserve">(Değişik: </w:t>
      </w:r>
      <w:proofErr w:type="gramStart"/>
      <w:r w:rsidR="00A35AE9" w:rsidRPr="00002DF4">
        <w:rPr>
          <w:b/>
          <w:sz w:val="22"/>
          <w:szCs w:val="22"/>
          <w:lang w:eastAsia="en-US"/>
        </w:rPr>
        <w:t>28</w:t>
      </w:r>
      <w:r w:rsidR="00A35AE9" w:rsidRPr="00002DF4">
        <w:rPr>
          <w:b/>
          <w:sz w:val="22"/>
          <w:szCs w:val="22"/>
        </w:rPr>
        <w:t>/11</w:t>
      </w:r>
      <w:r w:rsidR="00A35AE9" w:rsidRPr="00002DF4">
        <w:rPr>
          <w:b/>
          <w:sz w:val="22"/>
          <w:szCs w:val="22"/>
          <w:lang w:eastAsia="en-US"/>
        </w:rPr>
        <w:t>/</w:t>
      </w:r>
      <w:r w:rsidR="00A35AE9" w:rsidRPr="00002DF4">
        <w:rPr>
          <w:b/>
          <w:sz w:val="22"/>
          <w:szCs w:val="22"/>
        </w:rPr>
        <w:t>2013</w:t>
      </w:r>
      <w:proofErr w:type="gramEnd"/>
      <w:r w:rsidR="009238CF" w:rsidRPr="00002DF4">
        <w:rPr>
          <w:b/>
          <w:sz w:val="22"/>
          <w:szCs w:val="22"/>
          <w:lang w:eastAsia="en-US"/>
        </w:rPr>
        <w:t>- 28835 R.G./</w:t>
      </w:r>
      <w:r w:rsidR="00A35AE9" w:rsidRPr="00002DF4">
        <w:rPr>
          <w:b/>
          <w:sz w:val="22"/>
          <w:szCs w:val="22"/>
          <w:lang w:eastAsia="en-US"/>
        </w:rPr>
        <w:t xml:space="preserve">7. md.)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 xml:space="preserve">(Değişik: </w:t>
      </w:r>
      <w:proofErr w:type="gramStart"/>
      <w:r w:rsidR="00CC16AD" w:rsidRPr="00002DF4">
        <w:rPr>
          <w:b/>
          <w:sz w:val="22"/>
          <w:szCs w:val="22"/>
          <w:lang w:eastAsia="en-US"/>
        </w:rPr>
        <w:t>28</w:t>
      </w:r>
      <w:r w:rsidR="00CC16AD" w:rsidRPr="00002DF4">
        <w:rPr>
          <w:b/>
          <w:sz w:val="22"/>
          <w:szCs w:val="22"/>
        </w:rPr>
        <w:t>/11</w:t>
      </w:r>
      <w:r w:rsidR="00CC16AD" w:rsidRPr="00002DF4">
        <w:rPr>
          <w:b/>
          <w:sz w:val="22"/>
          <w:szCs w:val="22"/>
          <w:lang w:eastAsia="en-US"/>
        </w:rPr>
        <w:t>/</w:t>
      </w:r>
      <w:r w:rsidR="00CC16AD" w:rsidRPr="00002DF4">
        <w:rPr>
          <w:b/>
          <w:sz w:val="22"/>
          <w:szCs w:val="22"/>
        </w:rPr>
        <w:t>2013</w:t>
      </w:r>
      <w:proofErr w:type="gramEnd"/>
      <w:r w:rsidR="009238CF" w:rsidRPr="00002DF4">
        <w:rPr>
          <w:b/>
          <w:sz w:val="22"/>
          <w:szCs w:val="22"/>
          <w:lang w:eastAsia="en-US"/>
        </w:rPr>
        <w:t>- 28835 R.G./</w:t>
      </w:r>
      <w:r w:rsidR="00CC16AD" w:rsidRPr="00002DF4">
        <w:rPr>
          <w:b/>
          <w:sz w:val="22"/>
          <w:szCs w:val="22"/>
          <w:lang w:eastAsia="en-US"/>
        </w:rPr>
        <w:t xml:space="preserve">8. md.)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 xml:space="preserve">(Ek: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R.G./8. md.) </w:t>
      </w:r>
      <w:r w:rsidRPr="00002DF4">
        <w:rPr>
          <w:rFonts w:eastAsia="ヒラギノ明朝 Pro W3"/>
          <w:sz w:val="22"/>
          <w:szCs w:val="22"/>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w:t>
      </w:r>
      <w:r w:rsidRPr="00002DF4">
        <w:rPr>
          <w:sz w:val="22"/>
          <w:szCs w:val="22"/>
        </w:rPr>
        <w:lastRenderedPageBreak/>
        <w:t>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009238CF" w:rsidRPr="00002DF4">
        <w:rPr>
          <w:b/>
          <w:sz w:val="22"/>
          <w:szCs w:val="22"/>
          <w:lang w:eastAsia="en-US"/>
        </w:rPr>
        <w:t>- 28835 R.G./</w:t>
      </w:r>
      <w:r w:rsidRPr="00002DF4">
        <w:rPr>
          <w:b/>
          <w:sz w:val="22"/>
          <w:szCs w:val="22"/>
          <w:lang w:eastAsia="en-US"/>
        </w:rPr>
        <w:t xml:space="preserve">9. md.)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96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R.G./10. md.)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w:t>
      </w:r>
      <w:proofErr w:type="gramStart"/>
      <w:r w:rsidRPr="00002DF4">
        <w:rPr>
          <w:sz w:val="22"/>
          <w:szCs w:val="22"/>
        </w:rPr>
        <w:t>27657  R</w:t>
      </w:r>
      <w:r w:rsidR="009238CF" w:rsidRPr="00002DF4">
        <w:rPr>
          <w:sz w:val="22"/>
          <w:szCs w:val="22"/>
        </w:rPr>
        <w:t>G</w:t>
      </w:r>
      <w:proofErr w:type="gramEnd"/>
      <w:r w:rsidR="009238CF" w:rsidRPr="00002DF4">
        <w:rPr>
          <w:sz w:val="22"/>
          <w:szCs w:val="22"/>
        </w:rPr>
        <w:t>/</w:t>
      </w:r>
      <w:r w:rsidRPr="00002DF4">
        <w:rPr>
          <w:sz w:val="22"/>
          <w:szCs w:val="22"/>
        </w:rPr>
        <w:t xml:space="preserve">4. md.)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13"/>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xml:space="preserve">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w:t>
      </w:r>
      <w:r w:rsidRPr="00002DF4">
        <w:rPr>
          <w:sz w:val="22"/>
          <w:szCs w:val="22"/>
        </w:rPr>
        <w:lastRenderedPageBreak/>
        <w:t>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 xml:space="preserve">97.1.8(Ek madde: </w:t>
      </w:r>
      <w:proofErr w:type="gramStart"/>
      <w:r w:rsidRPr="00002DF4">
        <w:rPr>
          <w:b/>
          <w:sz w:val="22"/>
          <w:szCs w:val="22"/>
        </w:rPr>
        <w:t>04/03/2017</w:t>
      </w:r>
      <w:proofErr w:type="gramEnd"/>
      <w:r w:rsidRPr="00002DF4">
        <w:rPr>
          <w:b/>
          <w:sz w:val="22"/>
          <w:szCs w:val="22"/>
        </w:rPr>
        <w:t xml:space="preserve">-29997 </w:t>
      </w:r>
      <w:r w:rsidR="00AC1857" w:rsidRPr="00002DF4">
        <w:rPr>
          <w:b/>
          <w:sz w:val="22"/>
          <w:szCs w:val="22"/>
        </w:rPr>
        <w:t>-</w:t>
      </w:r>
      <w:r w:rsidRPr="00002DF4">
        <w:rPr>
          <w:b/>
          <w:sz w:val="22"/>
          <w:szCs w:val="22"/>
        </w:rPr>
        <w:t>R.G./3. md.)</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 xml:space="preserve">Ek Madde: </w:t>
      </w:r>
      <w:proofErr w:type="gramStart"/>
      <w:r w:rsidRPr="00002DF4">
        <w:rPr>
          <w:b/>
          <w:sz w:val="22"/>
          <w:szCs w:val="22"/>
        </w:rPr>
        <w:t>31/03/2018</w:t>
      </w:r>
      <w:proofErr w:type="gramEnd"/>
      <w:r w:rsidRPr="00002DF4">
        <w:rPr>
          <w:b/>
          <w:sz w:val="22"/>
          <w:szCs w:val="22"/>
        </w:rPr>
        <w:t>-30377- R.G./7. md.</w:t>
      </w:r>
      <w:r w:rsidRPr="00002DF4">
        <w:rPr>
          <w:sz w:val="22"/>
          <w:szCs w:val="22"/>
        </w:rPr>
        <w:t>)</w:t>
      </w:r>
      <w:r w:rsidR="00AC1857" w:rsidRPr="00002DF4">
        <w:rPr>
          <w:sz w:val="22"/>
          <w:szCs w:val="22"/>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- 29023 R.G./50. md</w:t>
      </w:r>
      <w:proofErr w:type="gramStart"/>
      <w:r w:rsidRPr="00002DF4">
        <w:rPr>
          <w:b/>
          <w:sz w:val="22"/>
          <w:szCs w:val="22"/>
          <w:lang w:eastAsia="en-US"/>
        </w:rPr>
        <w:t>.,</w:t>
      </w:r>
      <w:proofErr w:type="gramEnd"/>
      <w:r w:rsidRPr="00002DF4">
        <w:rPr>
          <w:b/>
          <w:sz w:val="22"/>
          <w:szCs w:val="22"/>
          <w:lang w:eastAsia="en-US"/>
        </w:rPr>
        <w:t xml:space="preserve"> Yürürlük:01/07/2014)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lastRenderedPageBreak/>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97/A.5.</w:t>
      </w:r>
      <w:r w:rsidRPr="00002DF4">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proofErr w:type="gramStart"/>
      <w:r w:rsidRPr="00002DF4">
        <w:rPr>
          <w:sz w:val="22"/>
          <w:szCs w:val="22"/>
        </w:rPr>
        <w:t>25/7/2005</w:t>
      </w:r>
      <w:proofErr w:type="gramEnd"/>
      <w:r w:rsidRPr="00002DF4">
        <w:rPr>
          <w:sz w:val="22"/>
          <w:szCs w:val="22"/>
        </w:rPr>
        <w:t xml:space="preserve"> tarihli ve 25886 sayılı Resmi Gazete’de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proofErr w:type="gramStart"/>
      <w:r w:rsidRPr="00002DF4">
        <w:rPr>
          <w:b/>
          <w:sz w:val="22"/>
          <w:szCs w:val="22"/>
        </w:rPr>
        <w:t>30/7/2010</w:t>
      </w:r>
      <w:proofErr w:type="gramEnd"/>
      <w:r w:rsidRPr="00002DF4">
        <w:rPr>
          <w:b/>
          <w:sz w:val="22"/>
          <w:szCs w:val="22"/>
        </w:rPr>
        <w:t xml:space="preserve"> tarihli ve 27657 sayılı Resmî Gazete’de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proofErr w:type="gramStart"/>
      <w:r w:rsidRPr="00002DF4">
        <w:rPr>
          <w:b/>
          <w:sz w:val="22"/>
          <w:szCs w:val="22"/>
        </w:rPr>
        <w:t>29/12/2010</w:t>
      </w:r>
      <w:proofErr w:type="gramEnd"/>
      <w:r w:rsidRPr="00002DF4">
        <w:rPr>
          <w:b/>
          <w:sz w:val="22"/>
          <w:szCs w:val="22"/>
        </w:rPr>
        <w:t xml:space="preserve"> tarihli ve 27800 sayılı 6. mükerrer Resmî Gazete’de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lastRenderedPageBreak/>
        <w:t>GEÇİCİ MADDE 1 – </w:t>
      </w:r>
      <w:proofErr w:type="gramStart"/>
      <w:r w:rsidRPr="00002DF4">
        <w:rPr>
          <w:sz w:val="22"/>
          <w:szCs w:val="22"/>
          <w:lang w:eastAsia="tr-TR"/>
        </w:rPr>
        <w:t>1/1/2011</w:t>
      </w:r>
      <w:proofErr w:type="gramEnd"/>
      <w:r w:rsidRPr="00002DF4">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w:t>
      </w:r>
      <w:proofErr w:type="gramStart"/>
      <w:r w:rsidRPr="00002DF4">
        <w:rPr>
          <w:sz w:val="22"/>
          <w:szCs w:val="22"/>
          <w:lang w:eastAsia="tr-TR"/>
        </w:rPr>
        <w:t>1/5/2011</w:t>
      </w:r>
      <w:proofErr w:type="gramEnd"/>
      <w:r w:rsidRPr="00002DF4">
        <w:rPr>
          <w:sz w:val="22"/>
          <w:szCs w:val="22"/>
          <w:lang w:eastAsia="tr-TR"/>
        </w:rPr>
        <w:t xml:space="preserve">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9/2/2011</w:t>
      </w:r>
      <w:proofErr w:type="gramEnd"/>
      <w:r w:rsidRPr="00002DF4">
        <w:rPr>
          <w:b/>
          <w:sz w:val="22"/>
          <w:szCs w:val="22"/>
        </w:rPr>
        <w:t xml:space="preserve"> tarihli ve 27841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20/4/2011</w:t>
      </w:r>
      <w:proofErr w:type="gramEnd"/>
      <w:r w:rsidRPr="00002DF4">
        <w:rPr>
          <w:b/>
          <w:sz w:val="22"/>
          <w:szCs w:val="22"/>
        </w:rPr>
        <w:t xml:space="preserve"> tarihli ve 27911 sayılı Resmî Gazete’de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20/8/2011</w:t>
      </w:r>
      <w:proofErr w:type="gramEnd"/>
      <w:r w:rsidRPr="00002DF4">
        <w:rPr>
          <w:b/>
          <w:sz w:val="22"/>
          <w:szCs w:val="22"/>
        </w:rPr>
        <w:t xml:space="preserve"> tarihli ve 28031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 xml:space="preserve">Ek: </w:t>
      </w:r>
      <w:proofErr w:type="gramStart"/>
      <w:r w:rsidR="007D5524" w:rsidRPr="00002DF4">
        <w:rPr>
          <w:b/>
          <w:sz w:val="22"/>
          <w:szCs w:val="22"/>
          <w:lang w:eastAsia="en-US"/>
        </w:rPr>
        <w:t>13</w:t>
      </w:r>
      <w:r w:rsidR="007D5524" w:rsidRPr="00002DF4">
        <w:rPr>
          <w:b/>
          <w:sz w:val="22"/>
          <w:szCs w:val="22"/>
        </w:rPr>
        <w:t>/8</w:t>
      </w:r>
      <w:r w:rsidR="007D5524" w:rsidRPr="00002DF4">
        <w:rPr>
          <w:b/>
          <w:sz w:val="22"/>
          <w:szCs w:val="22"/>
          <w:lang w:eastAsia="en-US"/>
        </w:rPr>
        <w:t>/</w:t>
      </w:r>
      <w:r w:rsidR="007D5524" w:rsidRPr="00002DF4">
        <w:rPr>
          <w:b/>
          <w:sz w:val="22"/>
          <w:szCs w:val="22"/>
        </w:rPr>
        <w:t>2012</w:t>
      </w:r>
      <w:proofErr w:type="gramEnd"/>
      <w:r w:rsidR="007D5524" w:rsidRPr="00002DF4">
        <w:rPr>
          <w:b/>
          <w:sz w:val="22"/>
          <w:szCs w:val="22"/>
          <w:lang w:eastAsia="en-US"/>
        </w:rPr>
        <w:t>-28383 R.G./ 5. md.)</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proofErr w:type="gramStart"/>
      <w:r w:rsidRPr="00002DF4">
        <w:rPr>
          <w:sz w:val="22"/>
          <w:szCs w:val="22"/>
        </w:rPr>
        <w:t>1/9/2012</w:t>
      </w:r>
      <w:proofErr w:type="gramEnd"/>
      <w:r w:rsidRPr="00002DF4">
        <w:rPr>
          <w:sz w:val="22"/>
          <w:szCs w:val="22"/>
        </w:rPr>
        <w:t xml:space="preserve">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xml:space="preserve">: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- 28835 R.G./ 11. md.)</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proofErr w:type="gramStart"/>
      <w:r w:rsidR="001D7348" w:rsidRPr="00002DF4">
        <w:rPr>
          <w:b/>
          <w:sz w:val="22"/>
          <w:szCs w:val="22"/>
          <w:lang w:eastAsia="en-US"/>
        </w:rPr>
        <w:t>07/06/2014</w:t>
      </w:r>
      <w:proofErr w:type="gramEnd"/>
      <w:r w:rsidR="001D7348" w:rsidRPr="00002DF4">
        <w:rPr>
          <w:b/>
          <w:sz w:val="22"/>
          <w:szCs w:val="22"/>
          <w:lang w:eastAsia="en-US"/>
        </w:rPr>
        <w:t>-29023</w:t>
      </w:r>
      <w:r w:rsidRPr="00002DF4">
        <w:rPr>
          <w:b/>
          <w:sz w:val="22"/>
          <w:szCs w:val="22"/>
          <w:lang w:eastAsia="en-US"/>
        </w:rPr>
        <w:t xml:space="preserve"> R.G./ 53. md.)</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4-</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 xml:space="preserve">(Ek: </w:t>
      </w:r>
      <w:proofErr w:type="gramStart"/>
      <w:r w:rsidRPr="00002DF4">
        <w:rPr>
          <w:b/>
          <w:sz w:val="22"/>
          <w:szCs w:val="22"/>
          <w:lang w:eastAsia="en-US"/>
        </w:rPr>
        <w:t>16/08/2014</w:t>
      </w:r>
      <w:proofErr w:type="gramEnd"/>
      <w:r w:rsidRPr="00002DF4">
        <w:rPr>
          <w:b/>
          <w:sz w:val="22"/>
          <w:szCs w:val="22"/>
          <w:lang w:eastAsia="en-US"/>
        </w:rPr>
        <w:t>-29090 R.G./ 6. md.)</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proofErr w:type="gramStart"/>
      <w:r w:rsidR="008302C0" w:rsidRPr="00002DF4">
        <w:rPr>
          <w:b/>
          <w:sz w:val="22"/>
          <w:szCs w:val="22"/>
          <w:lang w:eastAsia="en-US"/>
        </w:rPr>
        <w:t>12/06</w:t>
      </w:r>
      <w:r w:rsidRPr="00002DF4">
        <w:rPr>
          <w:b/>
          <w:sz w:val="22"/>
          <w:szCs w:val="22"/>
          <w:lang w:eastAsia="en-US"/>
        </w:rPr>
        <w:t>/2015</w:t>
      </w:r>
      <w:proofErr w:type="gramEnd"/>
      <w:r w:rsidRPr="00002DF4">
        <w:rPr>
          <w:b/>
          <w:sz w:val="22"/>
          <w:szCs w:val="22"/>
          <w:lang w:eastAsia="en-US"/>
        </w:rPr>
        <w:t>-</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md.)</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lastRenderedPageBreak/>
        <w:t xml:space="preserve">GEÇİCİ MADDE 6- </w:t>
      </w:r>
      <w:r w:rsidRPr="00002DF4">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(Ek: 29.11.2016-29903 R.G./3. md.)</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 xml:space="preserve">(Ek: </w:t>
      </w:r>
      <w:proofErr w:type="gramStart"/>
      <w:r w:rsidRPr="00002DF4">
        <w:rPr>
          <w:rFonts w:eastAsia="ヒラギノ明朝 Pro W3"/>
          <w:b/>
          <w:color w:val="000000"/>
          <w:sz w:val="22"/>
          <w:szCs w:val="22"/>
        </w:rPr>
        <w:t>25/01/2017</w:t>
      </w:r>
      <w:proofErr w:type="gramEnd"/>
      <w:r w:rsidRPr="00002DF4">
        <w:rPr>
          <w:rFonts w:eastAsia="ヒラギノ明朝 Pro W3"/>
          <w:b/>
          <w:color w:val="000000"/>
          <w:sz w:val="22"/>
          <w:szCs w:val="22"/>
        </w:rPr>
        <w:t>-29959 R.G./17. md.)</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 xml:space="preserve">(Ek madde: </w:t>
      </w:r>
      <w:proofErr w:type="gramStart"/>
      <w:r w:rsidRPr="00002DF4">
        <w:rPr>
          <w:b/>
          <w:sz w:val="22"/>
          <w:szCs w:val="22"/>
        </w:rPr>
        <w:t>04/03/2017</w:t>
      </w:r>
      <w:proofErr w:type="gramEnd"/>
      <w:r w:rsidRPr="00002DF4">
        <w:rPr>
          <w:b/>
          <w:sz w:val="22"/>
          <w:szCs w:val="22"/>
        </w:rPr>
        <w:t>-29997 R.G./4. md.)</w:t>
      </w:r>
    </w:p>
    <w:p w:rsidR="00F217AC" w:rsidRPr="00002DF4" w:rsidRDefault="00F217AC">
      <w:pPr>
        <w:jc w:val="both"/>
        <w:rPr>
          <w:b/>
          <w:sz w:val="22"/>
          <w:szCs w:val="22"/>
        </w:rPr>
      </w:pPr>
      <w:r w:rsidRPr="00002DF4">
        <w:rPr>
          <w:b/>
          <w:sz w:val="22"/>
          <w:szCs w:val="22"/>
        </w:rPr>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 xml:space="preserve">Ek madde: </w:t>
      </w:r>
      <w:proofErr w:type="gramStart"/>
      <w:r w:rsidR="005775CB" w:rsidRPr="00002DF4">
        <w:rPr>
          <w:b/>
          <w:sz w:val="22"/>
          <w:szCs w:val="22"/>
        </w:rPr>
        <w:t>29/06/2017</w:t>
      </w:r>
      <w:proofErr w:type="gramEnd"/>
      <w:r w:rsidR="005775CB" w:rsidRPr="00002DF4">
        <w:rPr>
          <w:b/>
          <w:sz w:val="22"/>
          <w:szCs w:val="22"/>
        </w:rPr>
        <w:t>-30109 R.G./3. md.)</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(Ek madde: 06.02.2018-30324 R.G./8. md.)</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w:t>
      </w:r>
      <w:proofErr w:type="gramStart"/>
      <w:r w:rsidRPr="00002DF4">
        <w:rPr>
          <w:sz w:val="22"/>
          <w:szCs w:val="22"/>
        </w:rPr>
        <w:t>1/3/2018’den</w:t>
      </w:r>
      <w:proofErr w:type="gramEnd"/>
      <w:r w:rsidRPr="00002DF4">
        <w:rPr>
          <w:sz w:val="22"/>
          <w:szCs w:val="22"/>
        </w:rPr>
        <w:t> önce olan ihaleler, ihale tarihinde yürürlükte olan Tebliğ hükümlerine göre sonuçlandırılır.</w:t>
      </w:r>
    </w:p>
    <w:p w:rsidR="000855E0" w:rsidRDefault="000855E0" w:rsidP="000855E0">
      <w:pPr>
        <w:jc w:val="both"/>
        <w:rPr>
          <w:sz w:val="22"/>
          <w:szCs w:val="22"/>
        </w:rPr>
      </w:pPr>
      <w:r w:rsidRPr="00002DF4">
        <w:rPr>
          <w:sz w:val="22"/>
          <w:szCs w:val="22"/>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474C52" w:rsidRDefault="00474C52" w:rsidP="000855E0">
      <w:pPr>
        <w:jc w:val="both"/>
        <w:rPr>
          <w:sz w:val="22"/>
          <w:szCs w:val="22"/>
        </w:rPr>
      </w:pPr>
    </w:p>
    <w:p w:rsidR="00474C52" w:rsidRDefault="00474C52" w:rsidP="00474C52">
      <w:pPr>
        <w:jc w:val="both"/>
        <w:rPr>
          <w:b/>
          <w:bCs/>
          <w:sz w:val="22"/>
          <w:szCs w:val="22"/>
        </w:rPr>
      </w:pPr>
      <w:r w:rsidRPr="00474C52">
        <w:rPr>
          <w:b/>
          <w:bCs/>
          <w:sz w:val="22"/>
          <w:szCs w:val="22"/>
        </w:rPr>
        <w:t xml:space="preserve">(Ek madde: </w:t>
      </w:r>
      <w:r>
        <w:rPr>
          <w:b/>
          <w:bCs/>
          <w:sz w:val="22"/>
          <w:szCs w:val="22"/>
        </w:rPr>
        <w:t>16.03.2019</w:t>
      </w:r>
      <w:r w:rsidRPr="00474C52">
        <w:rPr>
          <w:b/>
          <w:bCs/>
          <w:sz w:val="22"/>
          <w:szCs w:val="22"/>
        </w:rPr>
        <w:t>-30</w:t>
      </w:r>
      <w:r>
        <w:rPr>
          <w:b/>
          <w:bCs/>
          <w:sz w:val="22"/>
          <w:szCs w:val="22"/>
        </w:rPr>
        <w:t>716</w:t>
      </w:r>
      <w:r w:rsidRPr="00474C52">
        <w:rPr>
          <w:b/>
          <w:bCs/>
          <w:sz w:val="22"/>
          <w:szCs w:val="22"/>
        </w:rPr>
        <w:t xml:space="preserve"> R.G./</w:t>
      </w:r>
      <w:r>
        <w:rPr>
          <w:b/>
          <w:bCs/>
          <w:sz w:val="22"/>
          <w:szCs w:val="22"/>
        </w:rPr>
        <w:t>20</w:t>
      </w:r>
      <w:r w:rsidRPr="00474C52">
        <w:rPr>
          <w:b/>
          <w:bCs/>
          <w:sz w:val="22"/>
          <w:szCs w:val="22"/>
        </w:rPr>
        <w:t>. md.)</w:t>
      </w:r>
    </w:p>
    <w:p w:rsidR="00474C52" w:rsidRPr="00474C52" w:rsidRDefault="00474C52" w:rsidP="00474C52">
      <w:pPr>
        <w:jc w:val="both"/>
        <w:rPr>
          <w:sz w:val="22"/>
          <w:szCs w:val="22"/>
        </w:rPr>
      </w:pPr>
      <w:r w:rsidRPr="00474C52">
        <w:rPr>
          <w:b/>
          <w:bCs/>
          <w:sz w:val="22"/>
          <w:szCs w:val="22"/>
        </w:rPr>
        <w:t>Başlamış olan ihaleler</w:t>
      </w:r>
    </w:p>
    <w:p w:rsidR="00474C52" w:rsidRPr="00002DF4" w:rsidRDefault="00474C52" w:rsidP="00474C52">
      <w:pPr>
        <w:jc w:val="both"/>
        <w:rPr>
          <w:sz w:val="22"/>
          <w:szCs w:val="22"/>
        </w:rPr>
      </w:pPr>
      <w:r w:rsidRPr="00474C52">
        <w:rPr>
          <w:b/>
          <w:bCs/>
          <w:sz w:val="22"/>
          <w:szCs w:val="22"/>
        </w:rPr>
        <w:t>GEÇİCİ MADDE 12 –</w:t>
      </w:r>
      <w:r w:rsidRPr="00474C52">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w:t>
      </w:r>
      <w:proofErr w:type="gramStart"/>
      <w:r w:rsidRPr="00474C52">
        <w:rPr>
          <w:sz w:val="22"/>
          <w:szCs w:val="22"/>
        </w:rPr>
        <w:t>18/3/2020</w:t>
      </w:r>
      <w:proofErr w:type="gramEnd"/>
      <w:r w:rsidRPr="00474C52">
        <w:rPr>
          <w:sz w:val="22"/>
          <w:szCs w:val="22"/>
        </w:rPr>
        <w:t> tarihi ve sonrasında yapılmış olan ihalelerde uygulanır.</w:t>
      </w:r>
    </w:p>
    <w:p w:rsidR="00921EF7" w:rsidRPr="00002DF4" w:rsidRDefault="00921EF7" w:rsidP="000855E0">
      <w:pPr>
        <w:jc w:val="both"/>
        <w:rPr>
          <w:sz w:val="22"/>
          <w:szCs w:val="22"/>
        </w:rPr>
      </w:pPr>
    </w:p>
    <w:p w:rsidR="00921EF7" w:rsidRPr="002C2DDA" w:rsidRDefault="00240B70" w:rsidP="000855E0">
      <w:pPr>
        <w:jc w:val="both"/>
        <w:rPr>
          <w:b/>
          <w:sz w:val="22"/>
          <w:szCs w:val="22"/>
        </w:rPr>
      </w:pPr>
      <w:r w:rsidRPr="002C2DDA">
        <w:rPr>
          <w:rFonts w:eastAsia="Calibri"/>
          <w:b/>
          <w:bCs/>
          <w:sz w:val="22"/>
          <w:szCs w:val="22"/>
        </w:rPr>
        <w:t>(Ek madde</w:t>
      </w:r>
      <w:r w:rsidRPr="002C2DDA">
        <w:rPr>
          <w:rFonts w:eastAsia="Calibri"/>
          <w:b/>
          <w:bCs/>
          <w:sz w:val="22"/>
          <w:szCs w:val="22"/>
          <w:lang w:eastAsia="en-US"/>
        </w:rPr>
        <w:t>:13.06.2019-30800 R.G/15.md</w:t>
      </w:r>
      <w:proofErr w:type="gramStart"/>
      <w:r w:rsidRPr="002C2DDA">
        <w:rPr>
          <w:rFonts w:eastAsia="Calibri"/>
          <w:b/>
          <w:bCs/>
          <w:sz w:val="22"/>
          <w:szCs w:val="22"/>
          <w:lang w:eastAsia="en-US"/>
        </w:rPr>
        <w:t>.;</w:t>
      </w:r>
      <w:proofErr w:type="gramEnd"/>
      <w:r w:rsidRPr="002C2DDA">
        <w:rPr>
          <w:rFonts w:eastAsia="Calibri"/>
          <w:b/>
          <w:bCs/>
          <w:sz w:val="22"/>
          <w:szCs w:val="22"/>
          <w:lang w:eastAsia="en-US"/>
        </w:rPr>
        <w:t xml:space="preserve"> yürürlük:23.06.2019</w:t>
      </w:r>
      <w:r w:rsidRPr="002C2DDA">
        <w:rPr>
          <w:sz w:val="22"/>
          <w:szCs w:val="22"/>
        </w:rPr>
        <w:t>)</w:t>
      </w:r>
    </w:p>
    <w:p w:rsidR="00240B70" w:rsidRPr="002C2DDA" w:rsidRDefault="00240B70" w:rsidP="00240B70">
      <w:pPr>
        <w:shd w:val="clear" w:color="auto" w:fill="FFFFFF"/>
        <w:spacing w:after="150"/>
        <w:jc w:val="both"/>
        <w:rPr>
          <w:sz w:val="22"/>
          <w:szCs w:val="22"/>
        </w:rPr>
      </w:pPr>
      <w:r w:rsidRPr="002C2DDA">
        <w:rPr>
          <w:b/>
          <w:bCs/>
          <w:sz w:val="22"/>
          <w:szCs w:val="22"/>
        </w:rPr>
        <w:t>Başlamış olan ihaleler</w:t>
      </w:r>
    </w:p>
    <w:p w:rsidR="00240B70" w:rsidRPr="002C2DDA" w:rsidRDefault="00240B70" w:rsidP="00240B70">
      <w:pPr>
        <w:shd w:val="clear" w:color="auto" w:fill="FFFFFF"/>
        <w:spacing w:after="150"/>
        <w:jc w:val="both"/>
        <w:rPr>
          <w:sz w:val="22"/>
          <w:szCs w:val="22"/>
        </w:rPr>
      </w:pPr>
      <w:r w:rsidRPr="002C2DDA">
        <w:rPr>
          <w:b/>
          <w:bCs/>
          <w:sz w:val="22"/>
          <w:szCs w:val="22"/>
        </w:rPr>
        <w:t>GEÇİCİ MADDE 13 –</w:t>
      </w:r>
      <w:r w:rsidRPr="002C2DDA">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240B70" w:rsidRPr="002C2DDA" w:rsidRDefault="00240B70" w:rsidP="00240B70">
      <w:pPr>
        <w:shd w:val="clear" w:color="auto" w:fill="FFFFFF"/>
        <w:spacing w:after="150"/>
        <w:jc w:val="both"/>
        <w:rPr>
          <w:sz w:val="22"/>
          <w:szCs w:val="22"/>
        </w:rPr>
      </w:pPr>
      <w:r w:rsidRPr="002C2DDA">
        <w:rPr>
          <w:b/>
          <w:bCs/>
          <w:sz w:val="22"/>
          <w:szCs w:val="22"/>
        </w:rPr>
        <w:lastRenderedPageBreak/>
        <w:t>MADDE 16 – </w:t>
      </w:r>
      <w:r w:rsidRPr="002C2DDA">
        <w:rPr>
          <w:sz w:val="22"/>
          <w:szCs w:val="22"/>
        </w:rPr>
        <w:t>Bu Tebliğin 7 nci maddesiyle Kamu İhale Genel Tebliğine eklenen 22/A/</w:t>
      </w:r>
      <w:proofErr w:type="gramStart"/>
      <w:r w:rsidRPr="002C2DDA">
        <w:rPr>
          <w:sz w:val="22"/>
          <w:szCs w:val="22"/>
        </w:rPr>
        <w:t>3.1</w:t>
      </w:r>
      <w:proofErr w:type="gramEnd"/>
      <w:r w:rsidRPr="002C2DDA">
        <w:rPr>
          <w:sz w:val="22"/>
          <w:szCs w:val="22"/>
        </w:rPr>
        <w:t>. maddesinde yer alan “Anılan hukuki ilişkinin ilan veya davet tarihinden geriye doğru en az 1 yıldır kurulu bulunması ve tescil edilmesi;” ibaresi yayımı tarihinden 1 yıl sonra, 7 nci maddesinin diğer hükümleri ve diğer maddeleri yayımı tarihinden 10 gün sonra yürürlüğe girer.</w:t>
      </w:r>
    </w:p>
    <w:p w:rsidR="0072018D" w:rsidRPr="002C2DDA" w:rsidRDefault="0072018D" w:rsidP="00BB348C">
      <w:pPr>
        <w:widowControl w:val="0"/>
        <w:spacing w:after="120"/>
        <w:jc w:val="both"/>
        <w:rPr>
          <w:b/>
          <w:sz w:val="22"/>
          <w:szCs w:val="22"/>
        </w:rPr>
      </w:pPr>
      <w:r w:rsidRPr="002C2DDA">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501DE5" w:rsidRDefault="0072018D" w:rsidP="00F71A80">
      <w:pPr>
        <w:widowControl w:val="0"/>
        <w:spacing w:after="120"/>
        <w:jc w:val="both"/>
        <w:rPr>
          <w:sz w:val="22"/>
          <w:szCs w:val="22"/>
        </w:rPr>
        <w:sectPr w:rsidR="00501DE5" w:rsidSect="002C1259">
          <w:headerReference w:type="default" r:id="rId13"/>
          <w:footnotePr>
            <w:numFmt w:val="chicago"/>
            <w:numRestart w:val="eachPage"/>
          </w:footnotePr>
          <w:endnotePr>
            <w:numFmt w:val="decimal"/>
          </w:endnotePr>
          <w:type w:val="nextColumn"/>
          <w:pgSz w:w="11907" w:h="16840"/>
          <w:pgMar w:top="1418" w:right="1418" w:bottom="1418" w:left="1418" w:header="709" w:footer="709" w:gutter="0"/>
          <w:cols w:space="708"/>
          <w:titlePg/>
        </w:sectPr>
      </w:pPr>
      <w:r w:rsidRPr="00002DF4">
        <w:rPr>
          <w:b/>
          <w:sz w:val="22"/>
          <w:szCs w:val="22"/>
        </w:rPr>
        <w:t>100.1. </w:t>
      </w:r>
      <w:r w:rsidRPr="00002DF4">
        <w:rPr>
          <w:sz w:val="22"/>
          <w:szCs w:val="22"/>
        </w:rPr>
        <w:t>Bu Tebliğ hükümlerini Kamu İhale Kurumu Başkanı yürütür.</w:t>
      </w:r>
    </w:p>
    <w:tbl>
      <w:tblPr>
        <w:tblW w:w="8505" w:type="dxa"/>
        <w:jc w:val="center"/>
        <w:tblCellMar>
          <w:left w:w="0" w:type="dxa"/>
          <w:right w:w="0" w:type="dxa"/>
        </w:tblCellMar>
        <w:tblLook w:val="04A0" w:firstRow="1" w:lastRow="0" w:firstColumn="1" w:lastColumn="0" w:noHBand="0" w:noVBand="1"/>
      </w:tblPr>
      <w:tblGrid>
        <w:gridCol w:w="536"/>
        <w:gridCol w:w="3777"/>
        <w:gridCol w:w="4192"/>
      </w:tblGrid>
      <w:tr w:rsidR="00501DE5" w:rsidTr="00501DE5">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lastRenderedPageBreak/>
              <w:t>Tebliğin Yayımlandığı Resmî Gazete'nin</w:t>
            </w:r>
          </w:p>
        </w:tc>
      </w:tr>
      <w:tr w:rsidR="00501DE5" w:rsidTr="00501DE5">
        <w:trPr>
          <w:jc w:val="center"/>
        </w:trPr>
        <w:tc>
          <w:tcPr>
            <w:tcW w:w="431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501DE5">
        <w:trPr>
          <w:jc w:val="center"/>
        </w:trPr>
        <w:tc>
          <w:tcPr>
            <w:tcW w:w="431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proofErr w:type="gramStart"/>
            <w:r>
              <w:t>22/8/2009</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27327</w:t>
            </w:r>
          </w:p>
        </w:tc>
      </w:tr>
      <w:tr w:rsidR="00501DE5" w:rsidTr="00501DE5">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Tebliğde Değişiklik Yapan Tebliğlerin Yayımlandığı Resmî Gazete'nin</w:t>
            </w:r>
          </w:p>
        </w:tc>
      </w:tr>
      <w:tr w:rsidR="00501DE5" w:rsidTr="00501DE5">
        <w:trPr>
          <w:jc w:val="center"/>
        </w:trPr>
        <w:tc>
          <w:tcPr>
            <w:tcW w:w="431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rPr>
                <w:lang w:val="en-GB"/>
              </w:rPr>
              <w:t>4/3/2010</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rPr>
                <w:lang w:val="en-GB"/>
              </w:rPr>
              <w:t>27511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30/7/2010</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27657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29/12/2010</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27800 (6. Mükerrer)</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9/2/2011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27841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20/4/2011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27911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20/8/2011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28031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15/7/2012</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28354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13/8/2012</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28383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13/4/2013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28617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23/8/2013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28744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24/9/2013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28775</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28/11/2013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28835</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25/12/2013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28862</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7/6/2014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29023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16/8/2014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29090</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25/10/2014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29156</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12/6/2015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29384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27/6/2015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29399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28/7/2015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29428</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27/4/2016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29696</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27/5/2016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29724 (Mükerrer)</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29/11/2016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29903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29959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4/3/2017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29997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29/6/2017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30109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6/2/2018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30324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31/3/2018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30377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19/6/2018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30453 (Mükerrer)</w:t>
            </w:r>
          </w:p>
        </w:tc>
      </w:tr>
      <w:tr w:rsidR="00501DE5" w:rsidTr="00597424">
        <w:trPr>
          <w:jc w:val="center"/>
        </w:trPr>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29-</w:t>
            </w:r>
          </w:p>
        </w:tc>
        <w:tc>
          <w:tcPr>
            <w:tcW w:w="377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20/11/2018</w:t>
            </w:r>
            <w:proofErr w:type="gramEnd"/>
          </w:p>
        </w:tc>
        <w:tc>
          <w:tcPr>
            <w:tcW w:w="41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30601</w:t>
            </w:r>
          </w:p>
        </w:tc>
      </w:tr>
      <w:tr w:rsidR="00501DE5" w:rsidTr="00597424">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DE5" w:rsidRDefault="00501DE5">
            <w:pPr>
              <w:spacing w:line="240" w:lineRule="atLeast"/>
              <w:jc w:val="center"/>
            </w:pPr>
            <w:r>
              <w:t>30-</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16/3/2019</w:t>
            </w:r>
            <w:proofErr w:type="gramEnd"/>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jc w:val="center"/>
            </w:pPr>
            <w:r>
              <w:t>30716</w:t>
            </w:r>
          </w:p>
        </w:tc>
      </w:tr>
      <w:tr w:rsidR="00597424" w:rsidTr="00597424">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7424" w:rsidRDefault="00597424">
            <w:pPr>
              <w:spacing w:line="240" w:lineRule="atLeast"/>
              <w:jc w:val="center"/>
            </w:pPr>
            <w:r>
              <w:t>31-</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ind w:right="510"/>
              <w:jc w:val="center"/>
            </w:pPr>
            <w:proofErr w:type="gramStart"/>
            <w:r>
              <w:t>13/06/2019</w:t>
            </w:r>
            <w:proofErr w:type="gramEnd"/>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jc w:val="center"/>
            </w:pPr>
            <w:r>
              <w:t>30800</w:t>
            </w:r>
          </w:p>
        </w:tc>
      </w:tr>
    </w:tbl>
    <w:p w:rsidR="004844F5" w:rsidRPr="00002DF4" w:rsidRDefault="004844F5"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1C1" w:rsidRDefault="008641C1" w:rsidP="0072018D">
      <w:r>
        <w:separator/>
      </w:r>
    </w:p>
  </w:endnote>
  <w:endnote w:type="continuationSeparator" w:id="0">
    <w:p w:rsidR="008641C1" w:rsidRDefault="008641C1"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1C1" w:rsidRDefault="008641C1" w:rsidP="0072018D">
      <w:r>
        <w:separator/>
      </w:r>
    </w:p>
  </w:footnote>
  <w:footnote w:type="continuationSeparator" w:id="0">
    <w:p w:rsidR="008641C1" w:rsidRDefault="008641C1" w:rsidP="0072018D">
      <w:r>
        <w:continuationSeparator/>
      </w:r>
    </w:p>
  </w:footnote>
  <w:footnote w:id="1">
    <w:p w:rsidR="00C44333" w:rsidRDefault="00C44333" w:rsidP="007C72E4">
      <w:pPr>
        <w:pStyle w:val="DipnotMetni"/>
        <w:jc w:val="both"/>
      </w:pPr>
      <w:r>
        <w:rPr>
          <w:rStyle w:val="DipnotBavurusu"/>
        </w:rPr>
        <w:footnoteRef/>
      </w:r>
      <w:r w:rsidRPr="00077F43">
        <w:rPr>
          <w:bCs/>
        </w:rPr>
        <w:t>16.03.2019 tarihli ve 30716 sayılı RG’nın</w:t>
      </w:r>
      <w:r>
        <w:rPr>
          <w:bCs/>
        </w:rPr>
        <w:t>3</w:t>
      </w:r>
      <w:r w:rsidRPr="00077F43">
        <w:rPr>
          <w:bCs/>
        </w:rPr>
        <w:t xml:space="preserve">. </w:t>
      </w:r>
      <w:proofErr w:type="gramStart"/>
      <w:r w:rsidRPr="00077F43">
        <w:rPr>
          <w:bCs/>
        </w:rPr>
        <w:t>maddesi</w:t>
      </w:r>
      <w:proofErr w:type="gramEnd"/>
      <w:r w:rsidRPr="00077F43">
        <w:rPr>
          <w:bCs/>
        </w:rPr>
        <w:t xml:space="preserve"> ile bu Tebliğin 11 inci maddesinin başlığı “Ortaklık durum belgesi ve ortaklık tespit belgesi” olarak, 11.1 inci maddesinde yer alan “ortaklık durum belgesinin” ibaresi “ortaklık durum belgesi veya ortaklık tespit belgesinin” olarak, 11.2 nci maddesinde yer alan “Ortaklık durum belgesinin” ibaresi “Ortaklık durum belgesi veya ortaklık tespit belgesinin” olarak, “ticaret sicil memurlukları” ibaresi ise “ticaret sicili müdürlükleri” olarak değiştirilmiş olup, bu değişiklik 18.03.2020 tarihinden itibaren geçerli olacaktır.</w:t>
      </w:r>
    </w:p>
  </w:footnote>
  <w:footnote w:id="2">
    <w:p w:rsidR="00C44333" w:rsidRPr="00DE40DC" w:rsidRDefault="00C44333">
      <w:pPr>
        <w:pStyle w:val="DipnotMetni"/>
      </w:pPr>
      <w:r w:rsidRPr="00DE40DC">
        <w:rPr>
          <w:rStyle w:val="DipnotBavurusu"/>
          <w:sz w:val="18"/>
        </w:rPr>
        <w:footnoteRef/>
      </w:r>
      <w:r w:rsidRPr="00DE40DC">
        <w:t>Söz konusu değişik</w:t>
      </w:r>
      <w:r>
        <w:t>lik,</w:t>
      </w:r>
      <w:r w:rsidRPr="00DE40DC">
        <w:t xml:space="preserve"> 01.03.2018 tarihinde yürürlüğe girecek olup, ihale tarihi bu tarihten önce olan ihaleler bakımından,  aşağıdaki madde uygulanacaktır.</w:t>
      </w:r>
    </w:p>
    <w:p w:rsidR="00C44333" w:rsidRPr="00DE40DC" w:rsidRDefault="00C44333">
      <w:pPr>
        <w:pStyle w:val="DipnotMetni"/>
        <w:rPr>
          <w:sz w:val="18"/>
        </w:rPr>
      </w:pPr>
    </w:p>
    <w:p w:rsidR="00C44333" w:rsidRPr="00DE40DC" w:rsidRDefault="00C44333"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C44333" w:rsidRDefault="00C44333">
      <w:pPr>
        <w:pStyle w:val="DipnotMetni"/>
      </w:pPr>
    </w:p>
  </w:footnote>
  <w:footnote w:id="3">
    <w:p w:rsidR="00C44333" w:rsidRPr="00DE40DC" w:rsidRDefault="00C44333" w:rsidP="00DE40DC">
      <w:pPr>
        <w:pStyle w:val="DipnotMetni"/>
      </w:pPr>
      <w:r w:rsidRPr="00DE40DC">
        <w:rPr>
          <w:rStyle w:val="DipnotBavurusu"/>
          <w:sz w:val="18"/>
        </w:rPr>
        <w:footnoteRef/>
      </w:r>
      <w:r w:rsidRPr="00DE40DC">
        <w:t>Söz konusu değişik</w:t>
      </w:r>
      <w:r>
        <w:t>lik</w:t>
      </w:r>
      <w:r w:rsidRPr="00DE40DC">
        <w:t>ler 01.03.2018 tarihinde yürürlüğe girecek olup, ihale tarihi bu tarihten önce olan ihaleler bakımından,  aşağıdaki maddeler uygulanacaktır.</w:t>
      </w:r>
    </w:p>
    <w:p w:rsidR="00C44333" w:rsidRPr="00DE40DC" w:rsidRDefault="00C44333" w:rsidP="00DE40DC">
      <w:pPr>
        <w:pStyle w:val="DipnotMetni"/>
      </w:pPr>
    </w:p>
    <w:p w:rsidR="00C44333" w:rsidRPr="00DE40DC" w:rsidRDefault="00C44333" w:rsidP="00DE40DC">
      <w:pPr>
        <w:widowControl w:val="0"/>
        <w:spacing w:after="120"/>
        <w:jc w:val="both"/>
        <w:rPr>
          <w:sz w:val="20"/>
          <w:szCs w:val="22"/>
        </w:rPr>
      </w:pPr>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C44333" w:rsidRPr="00DE40DC" w:rsidRDefault="00C44333"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C44333" w:rsidRDefault="00C44333">
      <w:pPr>
        <w:pStyle w:val="DipnotMetni"/>
      </w:pPr>
    </w:p>
  </w:footnote>
  <w:footnote w:id="4">
    <w:p w:rsidR="00932017" w:rsidRPr="00932017" w:rsidRDefault="00932017">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rPr>
          <w:i/>
        </w:rPr>
        <w:t xml:space="preserve"> </w:t>
      </w:r>
      <w:r>
        <w:t xml:space="preserve">ibaresi 13.06.2020 tarihinde yürürlüğe girecektir. </w:t>
      </w:r>
    </w:p>
  </w:footnote>
  <w:footnote w:id="5">
    <w:p w:rsidR="00C44333" w:rsidRDefault="00C44333">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6">
    <w:p w:rsidR="00C44333" w:rsidRDefault="00C44333" w:rsidP="00921EF7">
      <w:pPr>
        <w:pStyle w:val="DipnotMetni"/>
        <w:jc w:val="both"/>
      </w:pPr>
      <w:r>
        <w:rPr>
          <w:rStyle w:val="DipnotBavurusu"/>
        </w:rPr>
        <w:footnoteRef/>
      </w:r>
      <w:r w:rsidRPr="00921EF7">
        <w:t>19.06.2018 tarihli ve 30453/</w:t>
      </w:r>
      <w:proofErr w:type="gramStart"/>
      <w:r w:rsidRPr="00921EF7">
        <w:t>m  sayılı</w:t>
      </w:r>
      <w:proofErr w:type="gramEnd"/>
      <w:r w:rsidRPr="00921EF7">
        <w:t xml:space="preserve">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C44333" w:rsidRPr="00CA3346" w:rsidRDefault="00C44333"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C44333" w:rsidRPr="00C601A1" w:rsidRDefault="00C44333" w:rsidP="00BB0B04">
      <w:pPr>
        <w:pStyle w:val="DipnotMetni"/>
        <w:jc w:val="both"/>
      </w:pPr>
      <w:r>
        <w:rPr>
          <w:rStyle w:val="DipnotBavurusu"/>
        </w:rPr>
        <w:footnoteRef/>
      </w:r>
      <w:r w:rsidRPr="00C601A1">
        <w:rPr>
          <w:bCs/>
        </w:rPr>
        <w:t>16.03.2019 tarihli ve 30716 sayılı RG’nın</w:t>
      </w:r>
      <w:r>
        <w:rPr>
          <w:bCs/>
        </w:rPr>
        <w:t>13</w:t>
      </w:r>
      <w:r w:rsidRPr="00C601A1">
        <w:rPr>
          <w:bCs/>
        </w:rPr>
        <w:t xml:space="preserve">. </w:t>
      </w:r>
      <w:proofErr w:type="gramStart"/>
      <w:r w:rsidRPr="00C601A1">
        <w:rPr>
          <w:bCs/>
        </w:rPr>
        <w:t>maddesi</w:t>
      </w:r>
      <w:proofErr w:type="gramEnd"/>
      <w:r w:rsidRPr="00C601A1">
        <w:rPr>
          <w:bCs/>
        </w:rPr>
        <w:t xml:space="preserve"> ile bu Tebliğin 44 üncü maddesinin başlığı “Yapım işlerinde ortaklık durum belgesi ve ortaklık tespit belgesi” olarak değiştirilmiş, 44.1 inci maddesinde yer alan “iş deneyim belgesi veya mezuniyet belgesi sahibi ortaklarının ortaklık hisse oranları ve sürelerine ilişkin olarak,” ibaresi yürürlükten kaldırılmış, “ticaret sicil memurlukları” ibaresi “ticaret sicili müdürlükleri” olarak ve aynı maddenin (a) bendi aşağıdaki şekilde değiştirilmiş, (c) bendinde yer alan “mezuniyet belgesi ile ihaleye katılım durumunda;” ibaresinden sonra gelmek üzere “ortaklık hisse oranları ve sürelerine ilişkin olarak” ibaresi eklenmiş olup, bu değişiklik 18.03.2020 tarihinden itibaren geçerli olacaktır.</w:t>
      </w:r>
    </w:p>
    <w:p w:rsidR="00C44333" w:rsidRDefault="00C44333" w:rsidP="00C601A1">
      <w:pPr>
        <w:pStyle w:val="DipnotMetni"/>
      </w:pPr>
    </w:p>
    <w:p w:rsidR="00C44333" w:rsidRPr="00C601A1" w:rsidRDefault="00C44333" w:rsidP="00BB0B04">
      <w:pPr>
        <w:pStyle w:val="DipnotMetni"/>
        <w:jc w:val="both"/>
      </w:pPr>
      <w:r w:rsidRPr="00C601A1">
        <w:t>“a)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C44333" w:rsidRDefault="00C44333">
      <w:pPr>
        <w:pStyle w:val="DipnotMetni"/>
      </w:pPr>
    </w:p>
  </w:footnote>
  <w:footnote w:id="9">
    <w:p w:rsidR="00C44333" w:rsidRDefault="00C44333">
      <w:pPr>
        <w:pStyle w:val="DipnotMetni"/>
      </w:pPr>
      <w:r>
        <w:rPr>
          <w:rStyle w:val="DipnotBavurusu"/>
        </w:rPr>
        <w:footnoteRef/>
      </w:r>
      <w:proofErr w:type="gramStart"/>
      <w:r>
        <w:t>31/03/2018</w:t>
      </w:r>
      <w:proofErr w:type="gramEnd"/>
      <w:r>
        <w:t xml:space="preserve"> tarihli ve 30377 sayılı Resmi Gazete’de yayımlanan Tebliğ maddesi ile madde başlığına “</w:t>
      </w:r>
      <w:r w:rsidRPr="00C34042">
        <w:rPr>
          <w:sz w:val="22"/>
          <w:szCs w:val="22"/>
        </w:rPr>
        <w:t>ve ihale bilgilerinin EKAP’a kaydedilmesi” ibaresi eklenmiştir.</w:t>
      </w:r>
    </w:p>
  </w:footnote>
  <w:footnote w:id="10">
    <w:p w:rsidR="00C44333" w:rsidRPr="00087DD5" w:rsidRDefault="00C44333" w:rsidP="00910F24">
      <w:pPr>
        <w:pStyle w:val="DipnotMetni"/>
        <w:jc w:val="both"/>
      </w:pPr>
      <w:r>
        <w:rPr>
          <w:rStyle w:val="DipnotBavurusu"/>
        </w:rPr>
        <w:footnoteRef/>
      </w:r>
      <w:r w:rsidRPr="00087DD5">
        <w:rPr>
          <w:bCs/>
        </w:rPr>
        <w:t>16.03.2019 tarihli ve 30716 sayılı RG’nın 1</w:t>
      </w:r>
      <w:r>
        <w:rPr>
          <w:bCs/>
        </w:rPr>
        <w:t>7</w:t>
      </w:r>
      <w:r w:rsidRPr="00087DD5">
        <w:rPr>
          <w:bCs/>
        </w:rPr>
        <w:t>. maddesi ile bu Tebliğin 70.1.1 inci  maddesinde yer alan “hissesine sahip” ibaresinden sonra gelmek üzere “ve Kanuna göre yapılacak ihalelere ilişkin sözleşmelerin yürütülmesi konusunda temsile ve yönetime yetkili” ibaresi eklenmiş olup, bu değişiklik 18.03.2020 tarihinden itibaren geçerli olacaktır.</w:t>
      </w:r>
    </w:p>
    <w:p w:rsidR="00C44333" w:rsidRDefault="00C44333">
      <w:pPr>
        <w:pStyle w:val="DipnotMetni"/>
      </w:pPr>
    </w:p>
  </w:footnote>
  <w:footnote w:id="11">
    <w:p w:rsidR="00C44333" w:rsidRPr="00087DD5" w:rsidRDefault="00C44333" w:rsidP="00910F24">
      <w:pPr>
        <w:pStyle w:val="DipnotMetni"/>
        <w:jc w:val="both"/>
      </w:pPr>
      <w:r>
        <w:rPr>
          <w:rStyle w:val="DipnotBavurusu"/>
        </w:rPr>
        <w:footnoteRef/>
      </w:r>
      <w:r w:rsidRPr="00087DD5">
        <w:rPr>
          <w:bCs/>
        </w:rPr>
        <w:t>16.03.2019 tarihli ve 30716 sayılı RG’nın 1</w:t>
      </w:r>
      <w:r>
        <w:rPr>
          <w:bCs/>
        </w:rPr>
        <w:t>9</w:t>
      </w:r>
      <w:r w:rsidRPr="00087DD5">
        <w:rPr>
          <w:bCs/>
        </w:rPr>
        <w:t xml:space="preserve">. maddesi ile bu Tebliğin </w:t>
      </w:r>
      <w:proofErr w:type="gramStart"/>
      <w:r w:rsidRPr="00087DD5">
        <w:rPr>
          <w:bCs/>
        </w:rPr>
        <w:t>84.3</w:t>
      </w:r>
      <w:proofErr w:type="gramEnd"/>
      <w:r w:rsidRPr="00087DD5">
        <w:rPr>
          <w:bCs/>
        </w:rPr>
        <w:t> üncü maddesindeki “durum” ibaresi “tespit” olarak değiştirilmiş olup, bu değişiklik 18.03.2020 tarihinden itibaren geçerli olacaktır.</w:t>
      </w:r>
    </w:p>
    <w:p w:rsidR="00C44333" w:rsidRDefault="00C44333">
      <w:pPr>
        <w:pStyle w:val="DipnotMetni"/>
      </w:pPr>
    </w:p>
  </w:footnote>
  <w:footnote w:id="12">
    <w:p w:rsidR="00C44333" w:rsidRPr="00CA3346" w:rsidRDefault="00C44333"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C44333" w:rsidRPr="00CA3346" w:rsidRDefault="00C44333" w:rsidP="0072018D">
      <w:pPr>
        <w:pStyle w:val="DipnotMetni"/>
        <w:jc w:val="both"/>
      </w:pPr>
    </w:p>
  </w:footnote>
  <w:footnote w:id="13">
    <w:p w:rsidR="00C44333" w:rsidRPr="00CA3346" w:rsidRDefault="00C44333"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333" w:rsidRPr="0084614F" w:rsidRDefault="00C44333"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2"/>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77F43"/>
    <w:rsid w:val="0008052C"/>
    <w:rsid w:val="00083B6F"/>
    <w:rsid w:val="000855E0"/>
    <w:rsid w:val="00087DD5"/>
    <w:rsid w:val="00090008"/>
    <w:rsid w:val="00090275"/>
    <w:rsid w:val="00093E95"/>
    <w:rsid w:val="00095D0B"/>
    <w:rsid w:val="000A16D0"/>
    <w:rsid w:val="000A19F4"/>
    <w:rsid w:val="000B06EC"/>
    <w:rsid w:val="000B1809"/>
    <w:rsid w:val="000B5B4E"/>
    <w:rsid w:val="000B619C"/>
    <w:rsid w:val="000B635C"/>
    <w:rsid w:val="000C2B7E"/>
    <w:rsid w:val="000C6B55"/>
    <w:rsid w:val="000D04BA"/>
    <w:rsid w:val="000D0A05"/>
    <w:rsid w:val="000D1B79"/>
    <w:rsid w:val="000D24F6"/>
    <w:rsid w:val="000D4F53"/>
    <w:rsid w:val="000E02CF"/>
    <w:rsid w:val="000E1163"/>
    <w:rsid w:val="000E6C57"/>
    <w:rsid w:val="000F2BCE"/>
    <w:rsid w:val="000F4745"/>
    <w:rsid w:val="00104BF6"/>
    <w:rsid w:val="00114021"/>
    <w:rsid w:val="001151E0"/>
    <w:rsid w:val="00123425"/>
    <w:rsid w:val="00123434"/>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4DC1"/>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1F6031"/>
    <w:rsid w:val="00201208"/>
    <w:rsid w:val="0020373C"/>
    <w:rsid w:val="00205D26"/>
    <w:rsid w:val="0021278D"/>
    <w:rsid w:val="00216C8C"/>
    <w:rsid w:val="002260A2"/>
    <w:rsid w:val="00235E15"/>
    <w:rsid w:val="00236626"/>
    <w:rsid w:val="00240B70"/>
    <w:rsid w:val="00245AE3"/>
    <w:rsid w:val="002523E2"/>
    <w:rsid w:val="0026048C"/>
    <w:rsid w:val="00263C3B"/>
    <w:rsid w:val="00264353"/>
    <w:rsid w:val="00267DE7"/>
    <w:rsid w:val="00271FFF"/>
    <w:rsid w:val="00274270"/>
    <w:rsid w:val="00281204"/>
    <w:rsid w:val="002830F0"/>
    <w:rsid w:val="002849BE"/>
    <w:rsid w:val="002850F4"/>
    <w:rsid w:val="00290E21"/>
    <w:rsid w:val="002941EA"/>
    <w:rsid w:val="002949C5"/>
    <w:rsid w:val="002A4F7E"/>
    <w:rsid w:val="002A57FB"/>
    <w:rsid w:val="002A5BAC"/>
    <w:rsid w:val="002A68E0"/>
    <w:rsid w:val="002A6D70"/>
    <w:rsid w:val="002A715A"/>
    <w:rsid w:val="002B0821"/>
    <w:rsid w:val="002B600C"/>
    <w:rsid w:val="002B703B"/>
    <w:rsid w:val="002B74D7"/>
    <w:rsid w:val="002C1259"/>
    <w:rsid w:val="002C14FB"/>
    <w:rsid w:val="002C2DDA"/>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33027"/>
    <w:rsid w:val="0033347F"/>
    <w:rsid w:val="00342407"/>
    <w:rsid w:val="00343B59"/>
    <w:rsid w:val="00346D54"/>
    <w:rsid w:val="003513E5"/>
    <w:rsid w:val="003605F6"/>
    <w:rsid w:val="003630CD"/>
    <w:rsid w:val="00363996"/>
    <w:rsid w:val="00371B2D"/>
    <w:rsid w:val="00374B30"/>
    <w:rsid w:val="00376A29"/>
    <w:rsid w:val="00383C76"/>
    <w:rsid w:val="00383D2E"/>
    <w:rsid w:val="0039348D"/>
    <w:rsid w:val="003A3B25"/>
    <w:rsid w:val="003A5BA8"/>
    <w:rsid w:val="003A7D9B"/>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15C7"/>
    <w:rsid w:val="004139E8"/>
    <w:rsid w:val="00416D9F"/>
    <w:rsid w:val="0042466B"/>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74C52"/>
    <w:rsid w:val="00483A54"/>
    <w:rsid w:val="004844F5"/>
    <w:rsid w:val="00484764"/>
    <w:rsid w:val="00484F49"/>
    <w:rsid w:val="0048602B"/>
    <w:rsid w:val="00486AF7"/>
    <w:rsid w:val="00490372"/>
    <w:rsid w:val="004A2049"/>
    <w:rsid w:val="004A4CC2"/>
    <w:rsid w:val="004A4FCD"/>
    <w:rsid w:val="004A6C87"/>
    <w:rsid w:val="004A75CF"/>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1DE5"/>
    <w:rsid w:val="00502C2F"/>
    <w:rsid w:val="005220BC"/>
    <w:rsid w:val="00522E68"/>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6713E"/>
    <w:rsid w:val="005677BE"/>
    <w:rsid w:val="00570124"/>
    <w:rsid w:val="005720D9"/>
    <w:rsid w:val="005729C9"/>
    <w:rsid w:val="00574D4F"/>
    <w:rsid w:val="00575163"/>
    <w:rsid w:val="005775CB"/>
    <w:rsid w:val="00583342"/>
    <w:rsid w:val="00585819"/>
    <w:rsid w:val="0059096C"/>
    <w:rsid w:val="00591FF8"/>
    <w:rsid w:val="00597424"/>
    <w:rsid w:val="00597AB8"/>
    <w:rsid w:val="005A250D"/>
    <w:rsid w:val="005A4C83"/>
    <w:rsid w:val="005B1E56"/>
    <w:rsid w:val="005B26C4"/>
    <w:rsid w:val="005B4867"/>
    <w:rsid w:val="005B63A3"/>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08EC"/>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83BAC"/>
    <w:rsid w:val="00691504"/>
    <w:rsid w:val="00691AF4"/>
    <w:rsid w:val="00692DB2"/>
    <w:rsid w:val="006B429E"/>
    <w:rsid w:val="006B65E0"/>
    <w:rsid w:val="006B7D0C"/>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07906"/>
    <w:rsid w:val="00710787"/>
    <w:rsid w:val="00710A43"/>
    <w:rsid w:val="00711924"/>
    <w:rsid w:val="00711F9D"/>
    <w:rsid w:val="00714BCB"/>
    <w:rsid w:val="0071612D"/>
    <w:rsid w:val="00720035"/>
    <w:rsid w:val="0072018D"/>
    <w:rsid w:val="00720E0D"/>
    <w:rsid w:val="007212C1"/>
    <w:rsid w:val="00721BD2"/>
    <w:rsid w:val="00721F50"/>
    <w:rsid w:val="0072303A"/>
    <w:rsid w:val="00724395"/>
    <w:rsid w:val="00725374"/>
    <w:rsid w:val="007264E3"/>
    <w:rsid w:val="00730D5A"/>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3EFE"/>
    <w:rsid w:val="00785A6C"/>
    <w:rsid w:val="00794168"/>
    <w:rsid w:val="007959B9"/>
    <w:rsid w:val="00797C70"/>
    <w:rsid w:val="007A0130"/>
    <w:rsid w:val="007A472D"/>
    <w:rsid w:val="007B03AF"/>
    <w:rsid w:val="007B127F"/>
    <w:rsid w:val="007B1969"/>
    <w:rsid w:val="007B427E"/>
    <w:rsid w:val="007B5907"/>
    <w:rsid w:val="007C00F8"/>
    <w:rsid w:val="007C2035"/>
    <w:rsid w:val="007C3040"/>
    <w:rsid w:val="007C4FB2"/>
    <w:rsid w:val="007C72E4"/>
    <w:rsid w:val="007C7901"/>
    <w:rsid w:val="007D5524"/>
    <w:rsid w:val="007D5E74"/>
    <w:rsid w:val="007E31A3"/>
    <w:rsid w:val="007E5152"/>
    <w:rsid w:val="007E67D8"/>
    <w:rsid w:val="007E70D9"/>
    <w:rsid w:val="007F33C1"/>
    <w:rsid w:val="007F4C35"/>
    <w:rsid w:val="007F4C89"/>
    <w:rsid w:val="00801F69"/>
    <w:rsid w:val="008028CD"/>
    <w:rsid w:val="00802B4F"/>
    <w:rsid w:val="00803F4F"/>
    <w:rsid w:val="008063F1"/>
    <w:rsid w:val="008143CA"/>
    <w:rsid w:val="008158E3"/>
    <w:rsid w:val="00826560"/>
    <w:rsid w:val="008274A5"/>
    <w:rsid w:val="008275B6"/>
    <w:rsid w:val="008302C0"/>
    <w:rsid w:val="008417EB"/>
    <w:rsid w:val="00842615"/>
    <w:rsid w:val="008518E3"/>
    <w:rsid w:val="00855B9A"/>
    <w:rsid w:val="00856E10"/>
    <w:rsid w:val="008641C1"/>
    <w:rsid w:val="00864743"/>
    <w:rsid w:val="008738AF"/>
    <w:rsid w:val="00873CC9"/>
    <w:rsid w:val="008817DB"/>
    <w:rsid w:val="00881C37"/>
    <w:rsid w:val="00890099"/>
    <w:rsid w:val="008927EB"/>
    <w:rsid w:val="00897B5F"/>
    <w:rsid w:val="008A01D7"/>
    <w:rsid w:val="008A0F89"/>
    <w:rsid w:val="008A1128"/>
    <w:rsid w:val="008A25AD"/>
    <w:rsid w:val="008A5283"/>
    <w:rsid w:val="008A770B"/>
    <w:rsid w:val="008A79E0"/>
    <w:rsid w:val="008B2621"/>
    <w:rsid w:val="008B29E2"/>
    <w:rsid w:val="008B4731"/>
    <w:rsid w:val="008B53E8"/>
    <w:rsid w:val="008B66FF"/>
    <w:rsid w:val="008D7F54"/>
    <w:rsid w:val="008E0595"/>
    <w:rsid w:val="008F36EF"/>
    <w:rsid w:val="008F47DC"/>
    <w:rsid w:val="008F6C04"/>
    <w:rsid w:val="008F718C"/>
    <w:rsid w:val="00902767"/>
    <w:rsid w:val="00910AEB"/>
    <w:rsid w:val="00910F24"/>
    <w:rsid w:val="00921EF7"/>
    <w:rsid w:val="009223E2"/>
    <w:rsid w:val="00923777"/>
    <w:rsid w:val="009238CF"/>
    <w:rsid w:val="00924A09"/>
    <w:rsid w:val="00925E03"/>
    <w:rsid w:val="0092655B"/>
    <w:rsid w:val="009271FB"/>
    <w:rsid w:val="00932017"/>
    <w:rsid w:val="009333AB"/>
    <w:rsid w:val="0093518F"/>
    <w:rsid w:val="00935955"/>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22E3"/>
    <w:rsid w:val="00A26278"/>
    <w:rsid w:val="00A27978"/>
    <w:rsid w:val="00A33AC0"/>
    <w:rsid w:val="00A347B4"/>
    <w:rsid w:val="00A35AE9"/>
    <w:rsid w:val="00A37220"/>
    <w:rsid w:val="00A3775D"/>
    <w:rsid w:val="00A4043D"/>
    <w:rsid w:val="00A41C98"/>
    <w:rsid w:val="00A427B1"/>
    <w:rsid w:val="00A43B05"/>
    <w:rsid w:val="00A4708C"/>
    <w:rsid w:val="00A50F5F"/>
    <w:rsid w:val="00A602D8"/>
    <w:rsid w:val="00A60FB8"/>
    <w:rsid w:val="00A63A12"/>
    <w:rsid w:val="00A7194F"/>
    <w:rsid w:val="00A841A3"/>
    <w:rsid w:val="00A87267"/>
    <w:rsid w:val="00A90A12"/>
    <w:rsid w:val="00A9390F"/>
    <w:rsid w:val="00AA0CD5"/>
    <w:rsid w:val="00AA570E"/>
    <w:rsid w:val="00AB036B"/>
    <w:rsid w:val="00AC1857"/>
    <w:rsid w:val="00AC2E7E"/>
    <w:rsid w:val="00AC4205"/>
    <w:rsid w:val="00AC43CB"/>
    <w:rsid w:val="00AC4A76"/>
    <w:rsid w:val="00AC7A6B"/>
    <w:rsid w:val="00AD26A2"/>
    <w:rsid w:val="00AD3465"/>
    <w:rsid w:val="00AD4176"/>
    <w:rsid w:val="00AD53CE"/>
    <w:rsid w:val="00AD5B51"/>
    <w:rsid w:val="00AE01F7"/>
    <w:rsid w:val="00AE0689"/>
    <w:rsid w:val="00AE2EF5"/>
    <w:rsid w:val="00AE3B53"/>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8724A"/>
    <w:rsid w:val="00B9279F"/>
    <w:rsid w:val="00B96D2A"/>
    <w:rsid w:val="00B9771D"/>
    <w:rsid w:val="00BA14ED"/>
    <w:rsid w:val="00BA34EB"/>
    <w:rsid w:val="00BA6CBC"/>
    <w:rsid w:val="00BB0B04"/>
    <w:rsid w:val="00BB348C"/>
    <w:rsid w:val="00BB358F"/>
    <w:rsid w:val="00BB53D1"/>
    <w:rsid w:val="00BB65FA"/>
    <w:rsid w:val="00BC2EC5"/>
    <w:rsid w:val="00BC60FD"/>
    <w:rsid w:val="00BC73C9"/>
    <w:rsid w:val="00BD2FD9"/>
    <w:rsid w:val="00BD661D"/>
    <w:rsid w:val="00BE32AA"/>
    <w:rsid w:val="00C0091D"/>
    <w:rsid w:val="00C02C9C"/>
    <w:rsid w:val="00C11FFC"/>
    <w:rsid w:val="00C157B5"/>
    <w:rsid w:val="00C2384D"/>
    <w:rsid w:val="00C329FC"/>
    <w:rsid w:val="00C34042"/>
    <w:rsid w:val="00C36C6C"/>
    <w:rsid w:val="00C41803"/>
    <w:rsid w:val="00C44333"/>
    <w:rsid w:val="00C465FA"/>
    <w:rsid w:val="00C467D2"/>
    <w:rsid w:val="00C50DAC"/>
    <w:rsid w:val="00C51CB0"/>
    <w:rsid w:val="00C57560"/>
    <w:rsid w:val="00C600C9"/>
    <w:rsid w:val="00C601A1"/>
    <w:rsid w:val="00C614C3"/>
    <w:rsid w:val="00C61DC7"/>
    <w:rsid w:val="00C70C8D"/>
    <w:rsid w:val="00C70E21"/>
    <w:rsid w:val="00C7437F"/>
    <w:rsid w:val="00C80B2D"/>
    <w:rsid w:val="00C85415"/>
    <w:rsid w:val="00C86C29"/>
    <w:rsid w:val="00C91C78"/>
    <w:rsid w:val="00C959A2"/>
    <w:rsid w:val="00CB02BA"/>
    <w:rsid w:val="00CB2A1F"/>
    <w:rsid w:val="00CB3346"/>
    <w:rsid w:val="00CC16AD"/>
    <w:rsid w:val="00CC2B9C"/>
    <w:rsid w:val="00CD37A3"/>
    <w:rsid w:val="00CD428F"/>
    <w:rsid w:val="00CE33B0"/>
    <w:rsid w:val="00CE4F44"/>
    <w:rsid w:val="00D03406"/>
    <w:rsid w:val="00D039F3"/>
    <w:rsid w:val="00D06EB8"/>
    <w:rsid w:val="00D07D3C"/>
    <w:rsid w:val="00D07F81"/>
    <w:rsid w:val="00D10F3C"/>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B77F8"/>
    <w:rsid w:val="00DC46B4"/>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9AB"/>
    <w:rsid w:val="00E41EF4"/>
    <w:rsid w:val="00E44823"/>
    <w:rsid w:val="00E44D78"/>
    <w:rsid w:val="00E46291"/>
    <w:rsid w:val="00E46F96"/>
    <w:rsid w:val="00E471C0"/>
    <w:rsid w:val="00E510F1"/>
    <w:rsid w:val="00E5143E"/>
    <w:rsid w:val="00E56A86"/>
    <w:rsid w:val="00E579DE"/>
    <w:rsid w:val="00E6003B"/>
    <w:rsid w:val="00E635E0"/>
    <w:rsid w:val="00E665E2"/>
    <w:rsid w:val="00E75BD6"/>
    <w:rsid w:val="00E80C02"/>
    <w:rsid w:val="00E82F1E"/>
    <w:rsid w:val="00E83284"/>
    <w:rsid w:val="00E87266"/>
    <w:rsid w:val="00E91D33"/>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22A0F"/>
    <w:rsid w:val="00F255FD"/>
    <w:rsid w:val="00F278FC"/>
    <w:rsid w:val="00F30297"/>
    <w:rsid w:val="00F32AF2"/>
    <w:rsid w:val="00F3371C"/>
    <w:rsid w:val="00F36734"/>
    <w:rsid w:val="00F370F4"/>
    <w:rsid w:val="00F4100E"/>
    <w:rsid w:val="00F47A41"/>
    <w:rsid w:val="00F54E91"/>
    <w:rsid w:val="00F563E5"/>
    <w:rsid w:val="00F64C39"/>
    <w:rsid w:val="00F66876"/>
    <w:rsid w:val="00F67A3D"/>
    <w:rsid w:val="00F71A80"/>
    <w:rsid w:val="00F71A85"/>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3FE8"/>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D19BD71-8964-4C1F-AEE0-27B54A36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123</Pages>
  <Words>73080</Words>
  <Characters>416557</Characters>
  <Application>Microsoft Office Word</Application>
  <DocSecurity>0</DocSecurity>
  <Lines>3471</Lines>
  <Paragraphs>977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488660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Osman Kılıç</cp:lastModifiedBy>
  <cp:revision>263</cp:revision>
  <cp:lastPrinted>2014-05-30T07:15:00Z</cp:lastPrinted>
  <dcterms:created xsi:type="dcterms:W3CDTF">2016-05-31T13:09:00Z</dcterms:created>
  <dcterms:modified xsi:type="dcterms:W3CDTF">2019-06-18T06:44:00Z</dcterms:modified>
</cp:coreProperties>
</file>